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1CF" w:rsidRDefault="003511CF">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ins>
    </w:p>
    <w:p w:rsidR="00AD3761" w:rsidRPr="00AE43AF" w:rsidRDefault="00AD3761">
      <w:pPr>
        <w:rPr>
          <w:rFonts w:ascii="Times New Roman" w:hAnsi="Times New Roman" w:cs="Times New Roman"/>
          <w:b/>
          <w:bCs/>
          <w:sz w:val="20"/>
          <w:szCs w:val="20"/>
        </w:rPr>
      </w:pPr>
      <w:r w:rsidRPr="00AE43AF">
        <w:rPr>
          <w:rFonts w:ascii="Times New Roman" w:hAnsi="Times New Roman" w:cs="Times New Roman"/>
          <w:b/>
          <w:bCs/>
          <w:sz w:val="20"/>
          <w:szCs w:val="20"/>
        </w:rPr>
        <w:t>S.30.02. – Facultative covers (in terms of reinsured exposure) – Shares (old Re-J1 – Shares)</w:t>
      </w:r>
    </w:p>
    <w:p w:rsidR="005112C4" w:rsidRPr="00AE43AF" w:rsidRDefault="005112C4" w:rsidP="005112C4">
      <w:pPr>
        <w:jc w:val="both"/>
        <w:rPr>
          <w:rFonts w:ascii="Times New Roman" w:hAnsi="Times New Roman" w:cs="Times New Roman"/>
          <w:b/>
          <w:sz w:val="20"/>
          <w:szCs w:val="20"/>
        </w:rPr>
      </w:pPr>
      <w:r w:rsidRPr="00AE43AF">
        <w:rPr>
          <w:rFonts w:ascii="Times New Roman" w:hAnsi="Times New Roman" w:cs="Times New Roman"/>
          <w:b/>
          <w:sz w:val="20"/>
          <w:szCs w:val="20"/>
        </w:rPr>
        <w:t>General comments</w:t>
      </w:r>
      <w:r w:rsidR="00CC1961" w:rsidRPr="00AE43AF">
        <w:rPr>
          <w:rFonts w:ascii="Times New Roman" w:hAnsi="Times New Roman" w:cs="Times New Roman"/>
          <w:b/>
          <w:sz w:val="20"/>
          <w:szCs w:val="20"/>
        </w:rPr>
        <w:t>:</w:t>
      </w:r>
    </w:p>
    <w:p w:rsidR="00CC1961" w:rsidRPr="00E46798" w:rsidRDefault="00CC1961" w:rsidP="00CC1961">
      <w:pPr>
        <w:jc w:val="both"/>
        <w:rPr>
          <w:rFonts w:ascii="Times New Roman" w:hAnsi="Times New Roman" w:cs="Times New Roman"/>
          <w:sz w:val="20"/>
          <w:szCs w:val="20"/>
        </w:rPr>
      </w:pPr>
      <w:r w:rsidRPr="00E4679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0471F" w:rsidRPr="00AE43AF" w:rsidRDefault="0060471F" w:rsidP="0060471F">
      <w:pPr>
        <w:jc w:val="both"/>
        <w:rPr>
          <w:rFonts w:ascii="Times New Roman" w:hAnsi="Times New Roman"/>
          <w:bCs/>
          <w:sz w:val="20"/>
          <w:szCs w:val="20"/>
          <w:lang w:val="en-US"/>
        </w:rPr>
      </w:pPr>
      <w:r w:rsidRPr="00AE43AF">
        <w:rPr>
          <w:rFonts w:ascii="Times New Roman" w:hAnsi="Times New Roman"/>
          <w:bCs/>
          <w:sz w:val="20"/>
          <w:szCs w:val="20"/>
          <w:lang w:val="en-US"/>
        </w:rPr>
        <w:t xml:space="preserve">This annex relates to annual submission of information for individual entities. </w:t>
      </w:r>
    </w:p>
    <w:p w:rsidR="005112C4" w:rsidRPr="00AE43AF" w:rsidRDefault="005112C4" w:rsidP="005112C4">
      <w:pPr>
        <w:jc w:val="both"/>
        <w:rPr>
          <w:rFonts w:ascii="Times New Roman" w:hAnsi="Times New Roman" w:cs="Times New Roman"/>
          <w:sz w:val="20"/>
          <w:szCs w:val="20"/>
        </w:rPr>
      </w:pPr>
      <w:r w:rsidRPr="00AE43AF">
        <w:rPr>
          <w:rFonts w:ascii="Times New Roman" w:hAnsi="Times New Roman" w:cs="Times New Roman"/>
          <w:sz w:val="20"/>
          <w:szCs w:val="20"/>
        </w:rPr>
        <w:t xml:space="preserve">This template is applicable to insurance and reinsurance undertakings which reinsure and/or retrocede business on a facultative basis. </w:t>
      </w:r>
    </w:p>
    <w:p w:rsidR="004239E1" w:rsidRPr="00AE43AF" w:rsidRDefault="004239E1" w:rsidP="00AE43AF">
      <w:pPr>
        <w:jc w:val="both"/>
        <w:rPr>
          <w:rFonts w:ascii="Times New Roman" w:hAnsi="Times New Roman" w:cs="Times New Roman"/>
          <w:sz w:val="20"/>
          <w:szCs w:val="20"/>
        </w:rPr>
      </w:pPr>
      <w:r w:rsidRPr="00AE43AF">
        <w:rPr>
          <w:rFonts w:ascii="Times New Roman" w:hAnsi="Times New Roman" w:cs="Times New Roman"/>
          <w:sz w:val="20"/>
          <w:szCs w:val="20"/>
        </w:rPr>
        <w:t xml:space="preserve">It shall be filled by the non-life and life insurance and reinsurance undertakings </w:t>
      </w:r>
      <w:ins w:id="2" w:author="Author">
        <w:r w:rsidR="00AA6BFE">
          <w:rPr>
            <w:rFonts w:ascii="Times New Roman" w:hAnsi="Times New Roman" w:cs="Times New Roman"/>
            <w:sz w:val="20"/>
            <w:szCs w:val="20"/>
          </w:rPr>
          <w:t xml:space="preserve">with </w:t>
        </w:r>
        <w:r w:rsidR="00AA6BFE" w:rsidRPr="00A8271E">
          <w:rPr>
            <w:rFonts w:ascii="Times New Roman" w:hAnsi="Times New Roman" w:cs="Times New Roman"/>
            <w:sz w:val="20"/>
            <w:szCs w:val="20"/>
            <w:rPrChange w:id="3" w:author="Author">
              <w:rPr/>
            </w:rPrChange>
          </w:rPr>
          <w:t>information on shares of reinsurers of facultative covers in the next reporting year</w:t>
        </w:r>
        <w:r w:rsidR="00AA6BFE" w:rsidRPr="00A8271E" w:rsidDel="00E04750">
          <w:rPr>
            <w:rFonts w:ascii="Times New Roman" w:hAnsi="Times New Roman" w:cs="Times New Roman"/>
            <w:sz w:val="20"/>
            <w:szCs w:val="20"/>
            <w:rPrChange w:id="4" w:author="Author">
              <w:rPr/>
            </w:rPrChange>
          </w:rPr>
          <w:t xml:space="preserve"> </w:t>
        </w:r>
        <w:r w:rsidR="00AA6BFE" w:rsidRPr="00A8271E">
          <w:rPr>
            <w:rFonts w:ascii="Times New Roman" w:hAnsi="Times New Roman" w:cs="Times New Roman"/>
            <w:sz w:val="20"/>
            <w:szCs w:val="20"/>
            <w:rPrChange w:id="5" w:author="Author">
              <w:rPr/>
            </w:rPrChange>
          </w:rPr>
          <w:t>covering information on the 10 most important risks in terms of reinsured exposure</w:t>
        </w:r>
      </w:ins>
      <w:del w:id="6" w:author="Author">
        <w:r w:rsidRPr="00AE43AF" w:rsidDel="00AA6BFE">
          <w:rPr>
            <w:rFonts w:ascii="Times New Roman" w:hAnsi="Times New Roman" w:cs="Times New Roman"/>
            <w:sz w:val="20"/>
            <w:szCs w:val="20"/>
          </w:rPr>
          <w:delText xml:space="preserve"> </w:delText>
        </w:r>
      </w:del>
      <w:ins w:id="7" w:author="Author">
        <w:r w:rsidR="00AA6BFE">
          <w:rPr>
            <w:rFonts w:ascii="Times New Roman" w:hAnsi="Times New Roman" w:cs="Times New Roman"/>
            <w:sz w:val="20"/>
            <w:szCs w:val="20"/>
          </w:rPr>
          <w:t xml:space="preserve">, </w:t>
        </w:r>
      </w:ins>
      <w:r w:rsidRPr="00AE43AF">
        <w:rPr>
          <w:rFonts w:ascii="Times New Roman" w:hAnsi="Times New Roman" w:cs="Times New Roman"/>
          <w:sz w:val="20"/>
          <w:szCs w:val="20"/>
        </w:rPr>
        <w:t>for each line of business (LOB)</w:t>
      </w:r>
      <w:del w:id="8" w:author="Author">
        <w:r w:rsidRPr="00AE43AF" w:rsidDel="00AA6BFE">
          <w:rPr>
            <w:rFonts w:ascii="Times New Roman" w:hAnsi="Times New Roman" w:cs="Times New Roman"/>
            <w:sz w:val="20"/>
            <w:szCs w:val="20"/>
          </w:rPr>
          <w:delText xml:space="preserve"> for which facultative reinsurance is used</w:delText>
        </w:r>
      </w:del>
      <w:r w:rsidRPr="00AE43AF">
        <w:rPr>
          <w:rFonts w:ascii="Times New Roman" w:hAnsi="Times New Roman" w:cs="Times New Roman"/>
          <w:sz w:val="20"/>
          <w:szCs w:val="20"/>
        </w:rPr>
        <w:t xml:space="preserve"> (e.g. in cases where the risks accepted do not fit in the regular policy acceptance and could only be accepted in case part of the risk is reinsured on a facultative basis).</w:t>
      </w:r>
      <w:del w:id="9" w:author="Author">
        <w:r w:rsidRPr="00AE43AF" w:rsidDel="003D7234">
          <w:rPr>
            <w:rFonts w:ascii="Times New Roman" w:hAnsi="Times New Roman" w:cs="Times New Roman"/>
            <w:sz w:val="20"/>
            <w:szCs w:val="20"/>
          </w:rPr>
          <w:delText xml:space="preserve"> Facultative reinsurance is a specific reinsurance covering a single risk, ensuring reinsurance on the same terms as original.</w:delText>
        </w:r>
      </w:del>
      <w:r w:rsidRPr="00AE43AF">
        <w:rPr>
          <w:rFonts w:ascii="Times New Roman" w:hAnsi="Times New Roman" w:cs="Times New Roman"/>
          <w:sz w:val="20"/>
          <w:szCs w:val="20"/>
        </w:rPr>
        <w:t xml:space="preserve"> Each facultative risk is submitted to the reinsurer and terms and conditions of the facultative reinsurance are negotiated individually for each policy.</w:t>
      </w:r>
      <w:ins w:id="10" w:author="Author">
        <w:r w:rsidR="00784402" w:rsidRPr="00784402">
          <w:t xml:space="preserve"> </w:t>
        </w:r>
        <w:r w:rsidR="00784402" w:rsidRPr="00784402">
          <w:rPr>
            <w:rFonts w:ascii="Times New Roman" w:hAnsi="Times New Roman" w:cs="Times New Roman"/>
            <w:sz w:val="20"/>
            <w:szCs w:val="20"/>
          </w:rPr>
          <w:t xml:space="preserve">Treaties that automatically cover </w:t>
        </w:r>
        <w:del w:id="11" w:author="Author">
          <w:r w:rsidR="00784402" w:rsidRPr="00784402" w:rsidDel="00B7701A">
            <w:rPr>
              <w:rFonts w:ascii="Times New Roman" w:hAnsi="Times New Roman" w:cs="Times New Roman"/>
              <w:sz w:val="20"/>
              <w:szCs w:val="20"/>
            </w:rPr>
            <w:delText xml:space="preserve">facultative </w:delText>
          </w:r>
        </w:del>
        <w:r w:rsidR="00784402" w:rsidRPr="00784402">
          <w:rPr>
            <w:rFonts w:ascii="Times New Roman" w:hAnsi="Times New Roman" w:cs="Times New Roman"/>
            <w:sz w:val="20"/>
            <w:szCs w:val="20"/>
          </w:rPr>
          <w:t>risks are out of scope of this template and must be reported in S.30.03</w:t>
        </w:r>
        <w:del w:id="12" w:author="Author">
          <w:r w:rsidR="00784402" w:rsidRPr="00784402" w:rsidDel="003D7234">
            <w:rPr>
              <w:rFonts w:ascii="Times New Roman" w:hAnsi="Times New Roman" w:cs="Times New Roman"/>
              <w:sz w:val="20"/>
              <w:szCs w:val="20"/>
            </w:rPr>
            <w:delText>.b</w:delText>
          </w:r>
        </w:del>
        <w:r w:rsidR="00784402">
          <w:rPr>
            <w:rFonts w:ascii="Times New Roman" w:hAnsi="Times New Roman" w:cs="Times New Roman"/>
            <w:sz w:val="20"/>
            <w:szCs w:val="20"/>
          </w:rPr>
          <w:t>.</w:t>
        </w:r>
      </w:ins>
    </w:p>
    <w:p w:rsidR="004239E1" w:rsidRPr="00AE43AF" w:rsidRDefault="004239E1" w:rsidP="00AE43AF">
      <w:pPr>
        <w:jc w:val="both"/>
        <w:rPr>
          <w:rFonts w:ascii="Times New Roman" w:hAnsi="Times New Roman" w:cs="Times New Roman"/>
          <w:sz w:val="20"/>
          <w:szCs w:val="20"/>
        </w:rPr>
      </w:pPr>
      <w:r w:rsidRPr="00AE43AF">
        <w:rPr>
          <w:rFonts w:ascii="Times New Roman" w:hAnsi="Times New Roman" w:cs="Times New Roman"/>
          <w:sz w:val="20"/>
          <w:szCs w:val="20"/>
        </w:rPr>
        <w:t xml:space="preserve">There shall be one separate template for each LoB. For each LoB, a selection must be made of the 10 most important </w:t>
      </w:r>
      <w:del w:id="13" w:author="Author">
        <w:r w:rsidRPr="00AE43AF" w:rsidDel="0033767A">
          <w:rPr>
            <w:rFonts w:ascii="Times New Roman" w:hAnsi="Times New Roman" w:cs="Times New Roman"/>
            <w:sz w:val="20"/>
            <w:szCs w:val="20"/>
          </w:rPr>
          <w:delText xml:space="preserve">underwriting </w:delText>
        </w:r>
      </w:del>
      <w:r w:rsidRPr="00AE43AF">
        <w:rPr>
          <w:rFonts w:ascii="Times New Roman" w:hAnsi="Times New Roman" w:cs="Times New Roman"/>
          <w:sz w:val="20"/>
          <w:szCs w:val="20"/>
        </w:rPr>
        <w:t xml:space="preserve">risks </w:t>
      </w:r>
      <w:del w:id="14" w:author="Author">
        <w:r w:rsidRPr="00AE43AF" w:rsidDel="0033767A">
          <w:rPr>
            <w:rFonts w:ascii="Times New Roman" w:hAnsi="Times New Roman" w:cs="Times New Roman"/>
            <w:sz w:val="20"/>
            <w:szCs w:val="20"/>
          </w:rPr>
          <w:delText xml:space="preserve">under the policy </w:delText>
        </w:r>
      </w:del>
      <w:r w:rsidRPr="00AE43AF">
        <w:rPr>
          <w:rFonts w:ascii="Times New Roman" w:hAnsi="Times New Roman" w:cs="Times New Roman"/>
          <w:sz w:val="20"/>
          <w:szCs w:val="20"/>
        </w:rPr>
        <w:t xml:space="preserve">in terms of reinsured exposure </w:t>
      </w:r>
      <w:ins w:id="15" w:author="Author">
        <w:r w:rsidR="00BE5D9E">
          <w:rPr>
            <w:rFonts w:ascii="Times New Roman" w:hAnsi="Times New Roman" w:cs="Times New Roman"/>
            <w:sz w:val="20"/>
            <w:szCs w:val="20"/>
          </w:rPr>
          <w:t xml:space="preserve">(part of sum insured transferred to </w:t>
        </w:r>
        <w:r w:rsidR="00DC27C3">
          <w:rPr>
            <w:rFonts w:ascii="Times New Roman" w:hAnsi="Times New Roman" w:cs="Times New Roman"/>
            <w:sz w:val="20"/>
            <w:szCs w:val="20"/>
          </w:rPr>
          <w:t>all</w:t>
        </w:r>
        <w:r w:rsidR="00BE5D9E">
          <w:rPr>
            <w:rFonts w:ascii="Times New Roman" w:hAnsi="Times New Roman" w:cs="Times New Roman"/>
            <w:sz w:val="20"/>
            <w:szCs w:val="20"/>
          </w:rPr>
          <w:t xml:space="preserve"> reinsurer</w:t>
        </w:r>
        <w:r w:rsidR="00DC27C3">
          <w:rPr>
            <w:rFonts w:ascii="Times New Roman" w:hAnsi="Times New Roman" w:cs="Times New Roman"/>
            <w:sz w:val="20"/>
            <w:szCs w:val="20"/>
          </w:rPr>
          <w:t>s)</w:t>
        </w:r>
        <w:r w:rsidR="00BE5D9E" w:rsidRPr="00AE43AF">
          <w:rPr>
            <w:rFonts w:ascii="Times New Roman" w:hAnsi="Times New Roman" w:cs="Times New Roman"/>
            <w:sz w:val="20"/>
            <w:szCs w:val="20"/>
          </w:rPr>
          <w:t xml:space="preserve"> </w:t>
        </w:r>
      </w:ins>
      <w:r w:rsidRPr="00AE43AF">
        <w:rPr>
          <w:rFonts w:ascii="Times New Roman" w:hAnsi="Times New Roman" w:cs="Times New Roman"/>
          <w:sz w:val="20"/>
          <w:szCs w:val="20"/>
        </w:rPr>
        <w:t xml:space="preserve">on a facultative basis. Furthermore, each underwriting risk </w:t>
      </w:r>
      <w:r w:rsidR="00C33C23">
        <w:rPr>
          <w:rFonts w:ascii="Times New Roman" w:hAnsi="Times New Roman" w:cs="Times New Roman"/>
          <w:sz w:val="20"/>
          <w:szCs w:val="20"/>
        </w:rPr>
        <w:t>shall</w:t>
      </w:r>
      <w:r w:rsidRPr="00AE43AF">
        <w:rPr>
          <w:rFonts w:ascii="Times New Roman" w:hAnsi="Times New Roman" w:cs="Times New Roman"/>
          <w:sz w:val="20"/>
          <w:szCs w:val="20"/>
        </w:rPr>
        <w:t xml:space="preserve"> have a unique code specified by the “risk identification code”. </w:t>
      </w:r>
      <w:ins w:id="16" w:author="Author">
        <w:r w:rsidR="00BE5D9E">
          <w:rPr>
            <w:rFonts w:ascii="Times New Roman" w:hAnsi="Times New Roman" w:cs="Times New Roman"/>
            <w:sz w:val="20"/>
            <w:szCs w:val="20"/>
          </w:rPr>
          <w:t>Each chosen risk shall be separated to get unique conditions for a contract in a single line.</w:t>
        </w:r>
      </w:ins>
    </w:p>
    <w:p w:rsidR="00F9399D" w:rsidRPr="003511CF" w:rsidRDefault="004239E1" w:rsidP="00AE43AF">
      <w:pPr>
        <w:jc w:val="both"/>
        <w:rPr>
          <w:rFonts w:ascii="Times New Roman" w:hAnsi="Times New Roman" w:cs="Times New Roman"/>
          <w:sz w:val="20"/>
          <w:szCs w:val="20"/>
        </w:rPr>
      </w:pPr>
      <w:r w:rsidRPr="00D607FD">
        <w:rPr>
          <w:rFonts w:ascii="Times New Roman" w:hAnsi="Times New Roman" w:cs="Times New Roman"/>
          <w:sz w:val="20"/>
          <w:szCs w:val="20"/>
        </w:rPr>
        <w:t>This templat</w:t>
      </w:r>
      <w:r w:rsidRPr="003511CF">
        <w:rPr>
          <w:rFonts w:ascii="Times New Roman" w:hAnsi="Times New Roman" w:cs="Times New Roman"/>
          <w:sz w:val="20"/>
          <w:szCs w:val="20"/>
        </w:rPr>
        <w:t>e is prospective (to be in line with S</w:t>
      </w:r>
      <w:r w:rsidR="00F9399D" w:rsidRPr="003511CF">
        <w:rPr>
          <w:rFonts w:ascii="Times New Roman" w:hAnsi="Times New Roman" w:cs="Times New Roman"/>
          <w:sz w:val="20"/>
          <w:szCs w:val="20"/>
        </w:rPr>
        <w:t>.</w:t>
      </w:r>
      <w:r w:rsidRPr="003511CF">
        <w:rPr>
          <w:rFonts w:ascii="Times New Roman" w:hAnsi="Times New Roman" w:cs="Times New Roman"/>
          <w:sz w:val="20"/>
          <w:szCs w:val="20"/>
        </w:rPr>
        <w:t>30.03</w:t>
      </w:r>
      <w:del w:id="17" w:author="Author">
        <w:r w:rsidR="00F9399D" w:rsidRPr="003511CF" w:rsidDel="003D7234">
          <w:rPr>
            <w:rFonts w:ascii="Times New Roman" w:hAnsi="Times New Roman" w:cs="Times New Roman"/>
            <w:sz w:val="20"/>
            <w:szCs w:val="20"/>
          </w:rPr>
          <w:delText>.b</w:delText>
        </w:r>
      </w:del>
      <w:r w:rsidRPr="003511CF">
        <w:rPr>
          <w:rFonts w:ascii="Times New Roman" w:hAnsi="Times New Roman" w:cs="Times New Roman"/>
          <w:sz w:val="20"/>
          <w:szCs w:val="20"/>
        </w:rPr>
        <w:t xml:space="preserve">) for the selected largest 10 facultative covers </w:t>
      </w:r>
      <w:ins w:id="18" w:author="Author">
        <w:r w:rsidR="0033767A" w:rsidRPr="0033767A">
          <w:rPr>
            <w:rFonts w:ascii="Times New Roman" w:hAnsi="Times New Roman" w:cs="Times New Roman"/>
            <w:sz w:val="20"/>
            <w:szCs w:val="20"/>
          </w:rPr>
          <w:t xml:space="preserve">whose period of validity includes or overlaps the next reporting </w:t>
        </w:r>
        <w:proofErr w:type="spellStart"/>
        <w:r w:rsidR="0033767A" w:rsidRPr="0033767A">
          <w:rPr>
            <w:rFonts w:ascii="Times New Roman" w:hAnsi="Times New Roman" w:cs="Times New Roman"/>
            <w:sz w:val="20"/>
            <w:szCs w:val="20"/>
          </w:rPr>
          <w:t>year</w:t>
        </w:r>
      </w:ins>
      <w:del w:id="19" w:author="Author">
        <w:r w:rsidRPr="003511CF" w:rsidDel="0033767A">
          <w:rPr>
            <w:rFonts w:ascii="Times New Roman" w:hAnsi="Times New Roman" w:cs="Times New Roman"/>
            <w:sz w:val="20"/>
            <w:szCs w:val="20"/>
          </w:rPr>
          <w:delText>that have not yet expired at the start of the</w:delText>
        </w:r>
      </w:del>
      <w:ins w:id="20" w:author="Author">
        <w:del w:id="21" w:author="Author">
          <w:r w:rsidR="004833AE" w:rsidRPr="003511CF" w:rsidDel="0033767A">
            <w:rPr>
              <w:rFonts w:ascii="Times New Roman" w:hAnsi="Times New Roman" w:cs="Times New Roman"/>
              <w:sz w:val="20"/>
              <w:szCs w:val="20"/>
            </w:rPr>
            <w:delText xml:space="preserve"> next</w:delText>
          </w:r>
        </w:del>
      </w:ins>
      <w:del w:id="22" w:author="Author">
        <w:r w:rsidRPr="003511CF" w:rsidDel="0033767A">
          <w:rPr>
            <w:rFonts w:ascii="Times New Roman" w:hAnsi="Times New Roman" w:cs="Times New Roman"/>
            <w:sz w:val="20"/>
            <w:szCs w:val="20"/>
          </w:rPr>
          <w:delText xml:space="preserve"> reporting year </w:delText>
        </w:r>
      </w:del>
      <w:r w:rsidRPr="003511CF">
        <w:rPr>
          <w:rFonts w:ascii="Times New Roman" w:hAnsi="Times New Roman" w:cs="Times New Roman"/>
          <w:sz w:val="20"/>
          <w:szCs w:val="20"/>
        </w:rPr>
        <w:t>and</w:t>
      </w:r>
      <w:proofErr w:type="spellEnd"/>
      <w:r w:rsidRPr="003511CF">
        <w:rPr>
          <w:rFonts w:ascii="Times New Roman" w:hAnsi="Times New Roman" w:cs="Times New Roman"/>
          <w:sz w:val="20"/>
          <w:szCs w:val="20"/>
        </w:rPr>
        <w:t xml:space="preserve"> are known when filling the template.</w:t>
      </w:r>
      <w:ins w:id="23" w:author="Author">
        <w:r w:rsidR="003D7234" w:rsidRPr="003511CF">
          <w:rPr>
            <w:rFonts w:ascii="Times New Roman" w:hAnsi="Times New Roman" w:cs="Times New Roman"/>
            <w:sz w:val="20"/>
            <w:szCs w:val="20"/>
          </w:rPr>
          <w:t xml:space="preserve"> </w:t>
        </w:r>
        <w:r w:rsidR="003D7234" w:rsidRPr="00A8271E">
          <w:rPr>
            <w:rFonts w:ascii="Times New Roman" w:hAnsi="Times New Roman" w:cs="Times New Roman"/>
            <w:sz w:val="20"/>
            <w:szCs w:val="20"/>
            <w:rPrChange w:id="24" w:author="Author">
              <w:rPr>
                <w:rFonts w:ascii="Times New Roman" w:hAnsi="Times New Roman" w:cs="Times New Roman"/>
                <w:sz w:val="20"/>
                <w:szCs w:val="20"/>
                <w:highlight w:val="yellow"/>
              </w:rPr>
            </w:rPrChange>
          </w:rPr>
          <w:t>If reinsurance strategy changes materially after that date or if the renovation of the reinsurance contracts are performed later than the reporting date and before next 1 January, the information on this template shall be re-submitted when adequate</w:t>
        </w:r>
        <w:r w:rsidR="00311E4A" w:rsidRPr="00D607FD">
          <w:rPr>
            <w:rFonts w:ascii="Times New Roman" w:hAnsi="Times New Roman" w:cs="Times New Roman"/>
            <w:sz w:val="20"/>
            <w:szCs w:val="20"/>
          </w:rPr>
          <w:t>.</w:t>
        </w:r>
      </w:ins>
    </w:p>
    <w:p w:rsidR="004239E1" w:rsidRPr="003511CF" w:rsidDel="00543783" w:rsidRDefault="004239E1" w:rsidP="00AE43AF">
      <w:pPr>
        <w:jc w:val="both"/>
        <w:rPr>
          <w:del w:id="25" w:author="Author"/>
          <w:rFonts w:ascii="Times New Roman" w:hAnsi="Times New Roman" w:cs="Times New Roman"/>
          <w:sz w:val="20"/>
          <w:szCs w:val="20"/>
        </w:rPr>
      </w:pPr>
      <w:del w:id="26" w:author="Author">
        <w:r w:rsidRPr="003511CF" w:rsidDel="00411F96">
          <w:rPr>
            <w:rFonts w:ascii="Times New Roman" w:hAnsi="Times New Roman" w:cs="Times New Roman"/>
            <w:sz w:val="20"/>
            <w:szCs w:val="20"/>
          </w:rPr>
          <w:delText> </w:delText>
        </w:r>
        <w:r w:rsidRPr="003511CF" w:rsidDel="00543783">
          <w:rPr>
            <w:rFonts w:ascii="Times New Roman" w:hAnsi="Times New Roman" w:cs="Times New Roman"/>
            <w:sz w:val="20"/>
            <w:szCs w:val="20"/>
          </w:rPr>
          <w:delText>Where a risk is covered by other treaty reinsurance placements the undertaking must provide details of the dominant treaty. This is recorded by ensuring the facultative reinsurance program code (C0020) in S.30.01</w:delText>
        </w:r>
        <w:r w:rsidR="00F9399D" w:rsidRPr="003511CF" w:rsidDel="003D7234">
          <w:rPr>
            <w:rFonts w:ascii="Times New Roman" w:hAnsi="Times New Roman" w:cs="Times New Roman"/>
            <w:sz w:val="20"/>
            <w:szCs w:val="20"/>
          </w:rPr>
          <w:delText>.b</w:delText>
        </w:r>
        <w:r w:rsidRPr="003511CF" w:rsidDel="00543783">
          <w:rPr>
            <w:rFonts w:ascii="Times New Roman" w:hAnsi="Times New Roman" w:cs="Times New Roman"/>
            <w:sz w:val="20"/>
            <w:szCs w:val="20"/>
          </w:rPr>
          <w:delText xml:space="preserve"> is identical to the reinsurance program code in S.30.03</w:delText>
        </w:r>
        <w:r w:rsidR="00F9399D" w:rsidRPr="003511CF" w:rsidDel="003D7234">
          <w:rPr>
            <w:rFonts w:ascii="Times New Roman" w:hAnsi="Times New Roman" w:cs="Times New Roman"/>
            <w:sz w:val="20"/>
            <w:szCs w:val="20"/>
          </w:rPr>
          <w:delText>.b</w:delText>
        </w:r>
        <w:r w:rsidRPr="003511CF" w:rsidDel="00543783">
          <w:rPr>
            <w:rFonts w:ascii="Times New Roman" w:hAnsi="Times New Roman" w:cs="Times New Roman"/>
            <w:sz w:val="20"/>
            <w:szCs w:val="20"/>
          </w:rPr>
          <w:delText xml:space="preserve">. </w:delText>
        </w:r>
      </w:del>
    </w:p>
    <w:p w:rsidR="005112C4" w:rsidRPr="00D607FD" w:rsidRDefault="004239E1">
      <w:pPr>
        <w:jc w:val="both"/>
        <w:rPr>
          <w:ins w:id="27" w:author="Author"/>
          <w:rFonts w:ascii="Times New Roman" w:hAnsi="Times New Roman" w:cs="Times New Roman"/>
          <w:sz w:val="20"/>
          <w:szCs w:val="20"/>
        </w:rPr>
        <w:pPrChange w:id="28" w:author="Author">
          <w:pPr/>
        </w:pPrChange>
      </w:pPr>
      <w:r w:rsidRPr="003511CF">
        <w:rPr>
          <w:rFonts w:ascii="Times New Roman" w:hAnsi="Times New Roman" w:cs="Times New Roman"/>
          <w:sz w:val="20"/>
          <w:szCs w:val="20"/>
        </w:rPr>
        <w:t>Facultative placements covering differen</w:t>
      </w:r>
      <w:r w:rsidRPr="00D607FD">
        <w:rPr>
          <w:rFonts w:ascii="Times New Roman" w:hAnsi="Times New Roman" w:cs="Times New Roman"/>
          <w:sz w:val="20"/>
          <w:szCs w:val="20"/>
        </w:rPr>
        <w:t xml:space="preserve">t LOBs </w:t>
      </w:r>
      <w:r w:rsidR="00C33C23" w:rsidRPr="00D607FD">
        <w:rPr>
          <w:rFonts w:ascii="Times New Roman" w:hAnsi="Times New Roman" w:cs="Times New Roman"/>
          <w:sz w:val="20"/>
          <w:szCs w:val="20"/>
        </w:rPr>
        <w:t>shall</w:t>
      </w:r>
      <w:r w:rsidRPr="00D607FD">
        <w:rPr>
          <w:rFonts w:ascii="Times New Roman" w:hAnsi="Times New Roman" w:cs="Times New Roman"/>
          <w:sz w:val="20"/>
          <w:szCs w:val="20"/>
        </w:rPr>
        <w:t xml:space="preserve"> also appear in the various relevant LOBs if they are ranked within the 10 biggest risks of the same LOB.</w:t>
      </w:r>
    </w:p>
    <w:p w:rsidR="00FA14DA" w:rsidRPr="00AE43AF" w:rsidRDefault="00FA14DA">
      <w:pPr>
        <w:jc w:val="both"/>
        <w:rPr>
          <w:rFonts w:ascii="Times New Roman" w:hAnsi="Times New Roman" w:cs="Times New Roman"/>
          <w:sz w:val="20"/>
          <w:szCs w:val="20"/>
        </w:rPr>
        <w:pPrChange w:id="29" w:author="Author">
          <w:pPr/>
        </w:pPrChange>
      </w:pPr>
      <w:ins w:id="30" w:author="Author">
        <w:r w:rsidRPr="00D607FD">
          <w:rPr>
            <w:rFonts w:ascii="Times New Roman" w:hAnsi="Times New Roman" w:cs="Times New Roman"/>
            <w:sz w:val="20"/>
            <w:szCs w:val="20"/>
          </w:rPr>
          <w:t>This template shall be filled in for each reinsurer that accepted the facultative cover.</w:t>
        </w:r>
        <w:r>
          <w:rPr>
            <w:rFonts w:ascii="Times New Roman" w:hAnsi="Times New Roman" w:cs="Times New Roman"/>
            <w:sz w:val="20"/>
            <w:szCs w:val="20"/>
          </w:rPr>
          <w:t xml:space="preserve"> </w:t>
        </w:r>
      </w:ins>
    </w:p>
    <w:tbl>
      <w:tblPr>
        <w:tblStyle w:val="TableGrid"/>
        <w:tblW w:w="9322" w:type="dxa"/>
        <w:tblLook w:val="04A0" w:firstRow="1" w:lastRow="0" w:firstColumn="1" w:lastColumn="0" w:noHBand="0" w:noVBand="1"/>
      </w:tblPr>
      <w:tblGrid>
        <w:gridCol w:w="1101"/>
        <w:gridCol w:w="1984"/>
        <w:gridCol w:w="6157"/>
        <w:gridCol w:w="80"/>
        <w:tblGridChange w:id="31">
          <w:tblGrid>
            <w:gridCol w:w="1101"/>
            <w:gridCol w:w="1984"/>
            <w:gridCol w:w="6157"/>
            <w:gridCol w:w="80"/>
          </w:tblGrid>
        </w:tblGridChange>
      </w:tblGrid>
      <w:tr w:rsidR="0060471F" w:rsidRPr="004532EF" w:rsidTr="00AE43AF">
        <w:trPr>
          <w:gridAfter w:val="1"/>
          <w:wAfter w:w="80" w:type="dxa"/>
          <w:trHeight w:val="315"/>
        </w:trPr>
        <w:tc>
          <w:tcPr>
            <w:tcW w:w="1101" w:type="dxa"/>
          </w:tcPr>
          <w:p w:rsidR="0060471F" w:rsidRPr="00244BD1" w:rsidRDefault="0060471F" w:rsidP="00244BD1">
            <w:pPr>
              <w:jc w:val="center"/>
              <w:rPr>
                <w:rFonts w:ascii="Times New Roman" w:hAnsi="Times New Roman" w:cs="Times New Roman"/>
                <w:b/>
                <w:bCs/>
                <w:sz w:val="20"/>
                <w:szCs w:val="20"/>
              </w:rPr>
            </w:pPr>
          </w:p>
        </w:tc>
        <w:tc>
          <w:tcPr>
            <w:tcW w:w="1984" w:type="dxa"/>
          </w:tcPr>
          <w:p w:rsidR="0060471F" w:rsidRPr="00244BD1" w:rsidRDefault="0060471F" w:rsidP="00244BD1">
            <w:pPr>
              <w:jc w:val="center"/>
              <w:rPr>
                <w:rFonts w:ascii="Times New Roman" w:hAnsi="Times New Roman" w:cs="Times New Roman"/>
                <w:b/>
                <w:bCs/>
                <w:sz w:val="20"/>
                <w:szCs w:val="20"/>
              </w:rPr>
            </w:pPr>
            <w:r w:rsidRPr="00244BD1">
              <w:rPr>
                <w:rFonts w:ascii="Times New Roman" w:hAnsi="Times New Roman" w:cs="Times New Roman"/>
                <w:b/>
                <w:bCs/>
                <w:sz w:val="20"/>
                <w:szCs w:val="20"/>
              </w:rPr>
              <w:t>ITEM</w:t>
            </w:r>
          </w:p>
        </w:tc>
        <w:tc>
          <w:tcPr>
            <w:tcW w:w="6157" w:type="dxa"/>
          </w:tcPr>
          <w:p w:rsidR="0060471F" w:rsidRPr="00244BD1" w:rsidRDefault="0060471F" w:rsidP="00244BD1">
            <w:pPr>
              <w:jc w:val="center"/>
              <w:rPr>
                <w:rFonts w:ascii="Times New Roman" w:hAnsi="Times New Roman" w:cs="Times New Roman"/>
                <w:b/>
                <w:bCs/>
                <w:sz w:val="20"/>
                <w:szCs w:val="20"/>
              </w:rPr>
            </w:pPr>
            <w:r w:rsidRPr="00244BD1">
              <w:rPr>
                <w:rFonts w:ascii="Times New Roman" w:hAnsi="Times New Roman" w:cs="Times New Roman"/>
                <w:b/>
                <w:bCs/>
                <w:sz w:val="20"/>
                <w:szCs w:val="20"/>
              </w:rPr>
              <w:t>INSTRUCTIONS</w:t>
            </w:r>
          </w:p>
        </w:tc>
      </w:tr>
      <w:tr w:rsidR="00E04072" w:rsidRPr="0060471F" w:rsidTr="00AE43AF">
        <w:trPr>
          <w:trHeight w:val="397"/>
        </w:trPr>
        <w:tc>
          <w:tcPr>
            <w:tcW w:w="9322" w:type="dxa"/>
            <w:gridSpan w:val="4"/>
            <w:noWrap/>
            <w:hideMark/>
          </w:tcPr>
          <w:p w:rsidR="00E04072" w:rsidRPr="00AE43AF" w:rsidRDefault="00E04072" w:rsidP="004A79C0">
            <w:pPr>
              <w:ind w:right="-1286"/>
              <w:rPr>
                <w:rFonts w:ascii="Times New Roman" w:hAnsi="Times New Roman" w:cs="Times New Roman"/>
                <w:sz w:val="20"/>
                <w:szCs w:val="20"/>
              </w:rPr>
            </w:pPr>
            <w:r w:rsidRPr="00AE43AF">
              <w:rPr>
                <w:rFonts w:ascii="Times New Roman" w:hAnsi="Times New Roman" w:cs="Times New Roman"/>
                <w:b/>
                <w:bCs/>
                <w:iCs/>
                <w:sz w:val="20"/>
                <w:szCs w:val="20"/>
              </w:rPr>
              <w:t>Facultative covers non-life</w:t>
            </w:r>
          </w:p>
          <w:p w:rsidR="00E04072" w:rsidRPr="00AE43AF" w:rsidRDefault="00E04072" w:rsidP="004A79C0">
            <w:pPr>
              <w:ind w:right="-1286"/>
              <w:rPr>
                <w:rFonts w:ascii="Times New Roman" w:hAnsi="Times New Roman" w:cs="Times New Roman"/>
                <w:sz w:val="20"/>
                <w:szCs w:val="20"/>
              </w:rPr>
            </w:pPr>
          </w:p>
        </w:tc>
      </w:tr>
      <w:tr w:rsidR="00735A70" w:rsidRPr="001F402D" w:rsidTr="0060471F">
        <w:trPr>
          <w:trHeight w:val="315"/>
        </w:trPr>
        <w:tc>
          <w:tcPr>
            <w:tcW w:w="1101" w:type="dxa"/>
            <w:hideMark/>
          </w:tcPr>
          <w:p w:rsidR="00CC1961" w:rsidRPr="00AE43AF" w:rsidRDefault="00AD3761" w:rsidP="008F0BDE">
            <w:pPr>
              <w:ind w:right="-1286"/>
              <w:rPr>
                <w:rFonts w:ascii="Times New Roman" w:hAnsi="Times New Roman" w:cs="Times New Roman"/>
                <w:sz w:val="20"/>
                <w:szCs w:val="20"/>
              </w:rPr>
            </w:pPr>
            <w:del w:id="32" w:author="Author">
              <w:r w:rsidRPr="00AE43AF" w:rsidDel="00BE5D9E">
                <w:rPr>
                  <w:rFonts w:ascii="Times New Roman" w:hAnsi="Times New Roman" w:cs="Times New Roman"/>
                  <w:sz w:val="20"/>
                  <w:szCs w:val="20"/>
                </w:rPr>
                <w:delText>C</w:delText>
              </w:r>
              <w:r w:rsidR="008F0BDE" w:rsidRPr="00AE43AF" w:rsidDel="00BE5D9E">
                <w:rPr>
                  <w:rFonts w:ascii="Times New Roman" w:hAnsi="Times New Roman" w:cs="Times New Roman"/>
                  <w:sz w:val="20"/>
                  <w:szCs w:val="20"/>
                </w:rPr>
                <w:delText>0010</w:delText>
              </w:r>
            </w:del>
            <w:ins w:id="33" w:author="Author">
              <w:r w:rsidR="00BE5D9E">
                <w:rPr>
                  <w:rFonts w:ascii="Times New Roman" w:hAnsi="Times New Roman" w:cs="Times New Roman"/>
                  <w:sz w:val="20"/>
                  <w:szCs w:val="20"/>
                </w:rPr>
                <w:t>Z</w:t>
              </w:r>
              <w:r w:rsidR="00BE5D9E" w:rsidRPr="00AE43AF">
                <w:rPr>
                  <w:rFonts w:ascii="Times New Roman" w:hAnsi="Times New Roman" w:cs="Times New Roman"/>
                  <w:sz w:val="20"/>
                  <w:szCs w:val="20"/>
                </w:rPr>
                <w:t>0010</w:t>
              </w:r>
            </w:ins>
          </w:p>
          <w:p w:rsidR="00735A70" w:rsidRPr="00AE43AF" w:rsidRDefault="00CC1961" w:rsidP="008F0BDE">
            <w:pPr>
              <w:ind w:right="-1286"/>
              <w:rPr>
                <w:rFonts w:ascii="Times New Roman" w:hAnsi="Times New Roman" w:cs="Times New Roman"/>
                <w:sz w:val="20"/>
                <w:szCs w:val="20"/>
              </w:rPr>
            </w:pPr>
            <w:r w:rsidRPr="00AE43AF">
              <w:rPr>
                <w:rFonts w:ascii="Times New Roman" w:hAnsi="Times New Roman" w:cs="Times New Roman"/>
                <w:sz w:val="20"/>
                <w:szCs w:val="20"/>
              </w:rPr>
              <w:t>(</w:t>
            </w:r>
            <w:r w:rsidR="00735A70" w:rsidRPr="00AE43AF">
              <w:rPr>
                <w:rFonts w:ascii="Times New Roman" w:hAnsi="Times New Roman" w:cs="Times New Roman"/>
                <w:sz w:val="20"/>
                <w:szCs w:val="20"/>
              </w:rPr>
              <w:t>A00</w:t>
            </w:r>
            <w:r w:rsidRPr="00AE43AF">
              <w:rPr>
                <w:rFonts w:ascii="Times New Roman" w:hAnsi="Times New Roman" w:cs="Times New Roman"/>
                <w:sz w:val="20"/>
                <w:szCs w:val="20"/>
              </w:rPr>
              <w:t>)</w:t>
            </w:r>
          </w:p>
        </w:tc>
        <w:tc>
          <w:tcPr>
            <w:tcW w:w="1984" w:type="dxa"/>
            <w:hideMark/>
          </w:tcPr>
          <w:p w:rsidR="00735A70" w:rsidRPr="00AE43AF" w:rsidRDefault="00735A70" w:rsidP="00735A70">
            <w:pPr>
              <w:ind w:right="-1286"/>
              <w:rPr>
                <w:rFonts w:ascii="Times New Roman" w:hAnsi="Times New Roman" w:cs="Times New Roman"/>
                <w:sz w:val="20"/>
                <w:szCs w:val="20"/>
              </w:rPr>
            </w:pPr>
            <w:r w:rsidRPr="00AE43AF">
              <w:rPr>
                <w:rFonts w:ascii="Times New Roman" w:hAnsi="Times New Roman" w:cs="Times New Roman"/>
                <w:sz w:val="20"/>
                <w:szCs w:val="20"/>
              </w:rPr>
              <w:t>Line of business</w:t>
            </w:r>
          </w:p>
        </w:tc>
        <w:tc>
          <w:tcPr>
            <w:tcW w:w="6237" w:type="dxa"/>
            <w:gridSpan w:val="2"/>
            <w:hideMark/>
          </w:tcPr>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Identification of the line of business reported. The following close</w:t>
            </w:r>
            <w:r w:rsidR="00A72D44">
              <w:rPr>
                <w:rFonts w:ascii="Times New Roman" w:hAnsi="Times New Roman" w:cs="Times New Roman"/>
                <w:sz w:val="20"/>
                <w:szCs w:val="20"/>
              </w:rPr>
              <w:t>d</w:t>
            </w:r>
            <w:r w:rsidRPr="00AE43AF">
              <w:rPr>
                <w:rFonts w:ascii="Times New Roman" w:hAnsi="Times New Roman" w:cs="Times New Roman"/>
                <w:sz w:val="20"/>
                <w:szCs w:val="20"/>
              </w:rPr>
              <w:t xml:space="preserve"> list shall be used:</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1</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Medical expense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2</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Income protection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Workers' compensation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4</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Motor vehicle liability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5</w:t>
            </w:r>
            <w:r w:rsidR="00A72D44">
              <w:rPr>
                <w:rFonts w:ascii="Times New Roman" w:hAnsi="Times New Roman" w:cs="Times New Roman"/>
                <w:sz w:val="20"/>
                <w:szCs w:val="20"/>
              </w:rPr>
              <w:t xml:space="preserve"> - </w:t>
            </w:r>
            <w:r w:rsidRPr="00AE43AF">
              <w:rPr>
                <w:rFonts w:ascii="Times New Roman" w:hAnsi="Times New Roman" w:cs="Times New Roman"/>
                <w:sz w:val="20"/>
                <w:szCs w:val="20"/>
              </w:rPr>
              <w:t>Other motor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6</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Marine, aviation and transport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7</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Fire and other damage to property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8</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General liability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9</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Credit and suretyship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10</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Legal expenses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11</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Assistance</w:t>
            </w:r>
          </w:p>
          <w:p w:rsidR="00030DA3" w:rsidRPr="00AE43AF" w:rsidRDefault="00B773F4" w:rsidP="00B773F4">
            <w:pPr>
              <w:ind w:right="-1286"/>
              <w:rPr>
                <w:rFonts w:ascii="Times New Roman" w:hAnsi="Times New Roman" w:cs="Times New Roman"/>
                <w:sz w:val="20"/>
                <w:szCs w:val="20"/>
              </w:rPr>
            </w:pPr>
            <w:r w:rsidRPr="00AE43AF">
              <w:rPr>
                <w:rFonts w:ascii="Times New Roman" w:hAnsi="Times New Roman" w:cs="Times New Roman"/>
                <w:sz w:val="20"/>
                <w:szCs w:val="20"/>
              </w:rPr>
              <w:t>12</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Miscellaneous financial loss</w:t>
            </w:r>
          </w:p>
          <w:p w:rsidR="00030DA3" w:rsidRPr="00AE43AF" w:rsidRDefault="00030DA3" w:rsidP="00AE43AF">
            <w:pPr>
              <w:ind w:right="-1286"/>
              <w:rPr>
                <w:rFonts w:ascii="Times New Roman" w:hAnsi="Times New Roman" w:cs="Times New Roman"/>
                <w:sz w:val="20"/>
                <w:szCs w:val="20"/>
              </w:rPr>
            </w:pPr>
            <w:r w:rsidRPr="00AE43AF">
              <w:rPr>
                <w:rFonts w:ascii="Times New Roman" w:hAnsi="Times New Roman" w:cs="Times New Roman"/>
                <w:sz w:val="20"/>
                <w:szCs w:val="20"/>
              </w:rPr>
              <w:t>13</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medical expense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lastRenderedPageBreak/>
              <w:t>14</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income protection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15</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workers' compensation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16</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motor vehicle liability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17</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other motor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18</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marine, aviation and transport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19</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fire and other damage to property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20</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general liability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21</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credit and suretyship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22</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legal expenses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23</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assistance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24</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miscellaneous financial loss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25</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health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26</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casualty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27</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marine, aviation and transport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28</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property reinsurance</w:t>
            </w:r>
          </w:p>
          <w:p w:rsidR="00030DA3" w:rsidRPr="00AE43AF" w:rsidRDefault="00030DA3" w:rsidP="00B773F4">
            <w:pPr>
              <w:ind w:right="-1286"/>
              <w:rPr>
                <w:rFonts w:ascii="Times New Roman" w:hAnsi="Times New Roman" w:cs="Times New Roman"/>
                <w:sz w:val="20"/>
                <w:szCs w:val="20"/>
              </w:rPr>
            </w:pPr>
          </w:p>
        </w:tc>
      </w:tr>
      <w:tr w:rsidR="00735A70" w:rsidRPr="001F402D" w:rsidTr="0060471F">
        <w:trPr>
          <w:trHeight w:val="630"/>
        </w:trPr>
        <w:tc>
          <w:tcPr>
            <w:tcW w:w="1101" w:type="dxa"/>
            <w:hideMark/>
          </w:tcPr>
          <w:p w:rsidR="00915E6E" w:rsidRPr="00AE43AF" w:rsidRDefault="00AD3761" w:rsidP="00735A70">
            <w:pPr>
              <w:ind w:right="-1286"/>
              <w:rPr>
                <w:rFonts w:ascii="Times New Roman" w:hAnsi="Times New Roman" w:cs="Times New Roman"/>
                <w:sz w:val="20"/>
                <w:szCs w:val="20"/>
              </w:rPr>
            </w:pPr>
            <w:r w:rsidRPr="00AE43AF">
              <w:rPr>
                <w:rFonts w:ascii="Times New Roman" w:hAnsi="Times New Roman" w:cs="Times New Roman"/>
                <w:sz w:val="20"/>
                <w:szCs w:val="20"/>
              </w:rPr>
              <w:lastRenderedPageBreak/>
              <w:t>C</w:t>
            </w:r>
            <w:r w:rsidR="00717FBF" w:rsidRPr="00AE43AF">
              <w:rPr>
                <w:rFonts w:ascii="Times New Roman" w:hAnsi="Times New Roman" w:cs="Times New Roman"/>
                <w:sz w:val="20"/>
                <w:szCs w:val="20"/>
              </w:rPr>
              <w:t>0020</w:t>
            </w:r>
          </w:p>
          <w:p w:rsidR="00735A70"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735A70" w:rsidRPr="00AE43AF">
              <w:rPr>
                <w:rFonts w:ascii="Times New Roman" w:hAnsi="Times New Roman" w:cs="Times New Roman"/>
                <w:sz w:val="20"/>
                <w:szCs w:val="20"/>
              </w:rPr>
              <w:t>A1</w:t>
            </w:r>
            <w:r w:rsidRPr="00AE43AF">
              <w:rPr>
                <w:rFonts w:ascii="Times New Roman" w:hAnsi="Times New Roman" w:cs="Times New Roman"/>
                <w:sz w:val="20"/>
                <w:szCs w:val="20"/>
              </w:rPr>
              <w:t>)</w:t>
            </w:r>
          </w:p>
        </w:tc>
        <w:tc>
          <w:tcPr>
            <w:tcW w:w="1984" w:type="dxa"/>
            <w:hideMark/>
          </w:tcPr>
          <w:p w:rsidR="0021790C" w:rsidRPr="00AE43AF" w:rsidRDefault="00735A70" w:rsidP="00717FBF">
            <w:pPr>
              <w:ind w:right="-1286"/>
              <w:rPr>
                <w:rFonts w:ascii="Times New Roman" w:hAnsi="Times New Roman" w:cs="Times New Roman"/>
                <w:sz w:val="20"/>
                <w:szCs w:val="20"/>
              </w:rPr>
            </w:pPr>
            <w:r w:rsidRPr="00AE43AF">
              <w:rPr>
                <w:rFonts w:ascii="Times New Roman" w:hAnsi="Times New Roman" w:cs="Times New Roman"/>
                <w:sz w:val="20"/>
                <w:szCs w:val="20"/>
              </w:rPr>
              <w:t xml:space="preserve">Reinsurance </w:t>
            </w:r>
          </w:p>
          <w:p w:rsidR="00735A70" w:rsidRPr="00AE43AF" w:rsidRDefault="00735A70" w:rsidP="00717FBF">
            <w:pPr>
              <w:ind w:right="-1286"/>
              <w:rPr>
                <w:rFonts w:ascii="Times New Roman" w:hAnsi="Times New Roman" w:cs="Times New Roman"/>
                <w:sz w:val="20"/>
                <w:szCs w:val="20"/>
              </w:rPr>
            </w:pPr>
            <w:r w:rsidRPr="00AE43AF">
              <w:rPr>
                <w:rFonts w:ascii="Times New Roman" w:hAnsi="Times New Roman" w:cs="Times New Roman"/>
                <w:sz w:val="20"/>
                <w:szCs w:val="20"/>
              </w:rPr>
              <w:t>program code</w:t>
            </w:r>
          </w:p>
        </w:tc>
        <w:tc>
          <w:tcPr>
            <w:tcW w:w="6237" w:type="dxa"/>
            <w:gridSpan w:val="2"/>
            <w:hideMark/>
          </w:tcPr>
          <w:p w:rsidR="00735A70" w:rsidRPr="00AE43AF" w:rsidRDefault="00C64C12" w:rsidP="003D7234">
            <w:pPr>
              <w:ind w:right="175"/>
              <w:rPr>
                <w:rFonts w:ascii="Times New Roman" w:hAnsi="Times New Roman" w:cs="Times New Roman"/>
                <w:sz w:val="20"/>
                <w:szCs w:val="20"/>
              </w:rPr>
            </w:pPr>
            <w:r w:rsidRPr="00AE43AF">
              <w:rPr>
                <w:rFonts w:ascii="Times New Roman" w:hAnsi="Times New Roman" w:cs="Times New Roman"/>
                <w:sz w:val="20"/>
                <w:szCs w:val="20"/>
              </w:rPr>
              <w:t>Undertaking specific reinsurance code that links the dominant treaty</w:t>
            </w:r>
            <w:ins w:id="34" w:author="Author">
              <w:r w:rsidR="00905DBF">
                <w:rPr>
                  <w:rFonts w:ascii="Times New Roman" w:hAnsi="Times New Roman" w:cs="Times New Roman"/>
                  <w:sz w:val="20"/>
                  <w:szCs w:val="20"/>
                </w:rPr>
                <w:t xml:space="preserve"> of</w:t>
              </w:r>
            </w:ins>
            <w:r w:rsidRPr="00AE43AF">
              <w:rPr>
                <w:rFonts w:ascii="Times New Roman" w:hAnsi="Times New Roman" w:cs="Times New Roman"/>
                <w:sz w:val="20"/>
                <w:szCs w:val="20"/>
              </w:rPr>
              <w:t xml:space="preserve"> reinsurance programme which also protects the risk covered by the facultative reinsurance. The Reinsurance program code </w:t>
            </w:r>
            <w:r w:rsidR="00C33C23" w:rsidRPr="003665D6">
              <w:rPr>
                <w:rFonts w:ascii="Times New Roman" w:hAnsi="Times New Roman" w:cs="Times New Roman"/>
                <w:sz w:val="20"/>
                <w:szCs w:val="20"/>
              </w:rPr>
              <w:t xml:space="preserve">shall </w:t>
            </w:r>
            <w:r w:rsidRPr="00AE43AF">
              <w:rPr>
                <w:rFonts w:ascii="Times New Roman" w:hAnsi="Times New Roman" w:cs="Times New Roman"/>
                <w:sz w:val="20"/>
                <w:szCs w:val="20"/>
              </w:rPr>
              <w:t>be in line with the Reinsurance program code of S.30.03</w:t>
            </w:r>
            <w:del w:id="35" w:author="Author">
              <w:r w:rsidRPr="00AE43AF" w:rsidDel="003D7234">
                <w:rPr>
                  <w:rFonts w:ascii="Times New Roman" w:hAnsi="Times New Roman" w:cs="Times New Roman"/>
                  <w:sz w:val="20"/>
                  <w:szCs w:val="20"/>
                </w:rPr>
                <w:delText>.b</w:delText>
              </w:r>
            </w:del>
            <w:r w:rsidRPr="00AE43AF">
              <w:rPr>
                <w:rFonts w:ascii="Times New Roman" w:hAnsi="Times New Roman" w:cs="Times New Roman"/>
                <w:sz w:val="20"/>
                <w:szCs w:val="20"/>
              </w:rPr>
              <w:t xml:space="preserve"> - Outgoing Reinsurance Program in the next reporting year.</w:t>
            </w:r>
          </w:p>
        </w:tc>
      </w:tr>
      <w:tr w:rsidR="00CC0675" w:rsidRPr="001F402D" w:rsidTr="00AE43AF">
        <w:trPr>
          <w:trHeight w:val="1530"/>
        </w:trPr>
        <w:tc>
          <w:tcPr>
            <w:tcW w:w="1101" w:type="dxa"/>
            <w:hideMark/>
          </w:tcPr>
          <w:p w:rsidR="00915E6E" w:rsidRPr="00AE43AF" w:rsidRDefault="00AD3761"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0030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B1</w:t>
            </w:r>
            <w:r w:rsidRPr="00AE43AF">
              <w:rPr>
                <w:rFonts w:ascii="Times New Roman" w:hAnsi="Times New Roman" w:cs="Times New Roman"/>
                <w:sz w:val="20"/>
                <w:szCs w:val="20"/>
              </w:rPr>
              <w:t>)</w:t>
            </w:r>
          </w:p>
        </w:tc>
        <w:tc>
          <w:tcPr>
            <w:tcW w:w="1984" w:type="dxa"/>
            <w:hideMark/>
          </w:tcPr>
          <w:p w:rsidR="0021790C"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Risk identification</w:t>
            </w:r>
          </w:p>
          <w:p w:rsidR="00CC0675" w:rsidRPr="00AE43AF" w:rsidRDefault="00C64C1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CC0675" w:rsidRPr="00AE43AF">
              <w:rPr>
                <w:rFonts w:ascii="Times New Roman" w:hAnsi="Times New Roman" w:cs="Times New Roman"/>
                <w:sz w:val="20"/>
                <w:szCs w:val="20"/>
              </w:rPr>
              <w:t>ode</w:t>
            </w:r>
          </w:p>
        </w:tc>
        <w:tc>
          <w:tcPr>
            <w:tcW w:w="6237" w:type="dxa"/>
            <w:gridSpan w:val="2"/>
            <w:hideMark/>
          </w:tcPr>
          <w:p w:rsidR="00CC0675" w:rsidRPr="00AE43AF" w:rsidRDefault="00CC0675" w:rsidP="00561B7F">
            <w:pPr>
              <w:ind w:right="175"/>
              <w:rPr>
                <w:rFonts w:ascii="Times New Roman" w:hAnsi="Times New Roman" w:cs="Times New Roman"/>
                <w:sz w:val="20"/>
                <w:szCs w:val="20"/>
              </w:rPr>
            </w:pPr>
            <w:r w:rsidRPr="00AE43AF">
              <w:rPr>
                <w:rFonts w:ascii="Times New Roman" w:hAnsi="Times New Roman" w:cs="Times New Roman"/>
                <w:sz w:val="20"/>
                <w:szCs w:val="20"/>
              </w:rPr>
              <w:t>For each LOB of non-life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t>
            </w:r>
          </w:p>
        </w:tc>
      </w:tr>
      <w:tr w:rsidR="00CC0675" w:rsidRPr="00BB5AA0" w:rsidTr="0060471F">
        <w:trPr>
          <w:trHeight w:val="600"/>
        </w:trPr>
        <w:tc>
          <w:tcPr>
            <w:tcW w:w="1101" w:type="dxa"/>
            <w:hideMark/>
          </w:tcPr>
          <w:p w:rsidR="00915E6E" w:rsidRPr="00AE43AF" w:rsidRDefault="00AD3761"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0040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C1</w:t>
            </w:r>
            <w:r w:rsidRPr="00AE43AF">
              <w:rPr>
                <w:rFonts w:ascii="Times New Roman" w:hAnsi="Times New Roman" w:cs="Times New Roman"/>
                <w:sz w:val="20"/>
                <w:szCs w:val="20"/>
              </w:rPr>
              <w:t>)</w:t>
            </w:r>
          </w:p>
        </w:tc>
        <w:tc>
          <w:tcPr>
            <w:tcW w:w="1984" w:type="dxa"/>
            <w:hideMark/>
          </w:tcPr>
          <w:p w:rsidR="0021790C" w:rsidRPr="00A8271E" w:rsidRDefault="00CC0675" w:rsidP="00735A70">
            <w:pPr>
              <w:ind w:right="-1286"/>
              <w:rPr>
                <w:rFonts w:ascii="Times New Roman" w:hAnsi="Times New Roman" w:cs="Times New Roman"/>
                <w:sz w:val="20"/>
                <w:szCs w:val="20"/>
                <w:lang w:val="fr-FR"/>
                <w:rPrChange w:id="36" w:author="Author">
                  <w:rPr>
                    <w:rFonts w:ascii="Times New Roman" w:hAnsi="Times New Roman" w:cs="Times New Roman"/>
                    <w:sz w:val="20"/>
                    <w:szCs w:val="20"/>
                  </w:rPr>
                </w:rPrChange>
              </w:rPr>
            </w:pPr>
            <w:r w:rsidRPr="00A8271E">
              <w:rPr>
                <w:rFonts w:ascii="Times New Roman" w:hAnsi="Times New Roman" w:cs="Times New Roman"/>
                <w:sz w:val="20"/>
                <w:szCs w:val="20"/>
                <w:lang w:val="fr-FR"/>
                <w:rPrChange w:id="37" w:author="Author">
                  <w:rPr>
                    <w:rFonts w:ascii="Times New Roman" w:hAnsi="Times New Roman" w:cs="Times New Roman"/>
                    <w:sz w:val="20"/>
                    <w:szCs w:val="20"/>
                  </w:rPr>
                </w:rPrChange>
              </w:rPr>
              <w:t>Facultative</w:t>
            </w:r>
          </w:p>
          <w:p w:rsidR="00CC0675" w:rsidRPr="00A8271E" w:rsidRDefault="00CC0675" w:rsidP="00735A70">
            <w:pPr>
              <w:ind w:right="-1286"/>
              <w:rPr>
                <w:rFonts w:ascii="Times New Roman" w:hAnsi="Times New Roman" w:cs="Times New Roman"/>
                <w:sz w:val="20"/>
                <w:szCs w:val="20"/>
                <w:lang w:val="fr-FR"/>
                <w:rPrChange w:id="38" w:author="Author">
                  <w:rPr>
                    <w:rFonts w:ascii="Times New Roman" w:hAnsi="Times New Roman" w:cs="Times New Roman"/>
                    <w:sz w:val="20"/>
                    <w:szCs w:val="20"/>
                  </w:rPr>
                </w:rPrChange>
              </w:rPr>
            </w:pPr>
            <w:r w:rsidRPr="00A8271E">
              <w:rPr>
                <w:rFonts w:ascii="Times New Roman" w:hAnsi="Times New Roman" w:cs="Times New Roman"/>
                <w:sz w:val="20"/>
                <w:szCs w:val="20"/>
                <w:lang w:val="fr-FR"/>
                <w:rPrChange w:id="39" w:author="Author">
                  <w:rPr>
                    <w:rFonts w:ascii="Times New Roman" w:hAnsi="Times New Roman" w:cs="Times New Roman"/>
                    <w:sz w:val="20"/>
                    <w:szCs w:val="20"/>
                  </w:rPr>
                </w:rPrChange>
              </w:rPr>
              <w:t>reinsurance</w:t>
            </w:r>
          </w:p>
          <w:p w:rsidR="0021790C" w:rsidRPr="00A8271E" w:rsidRDefault="00CC0675" w:rsidP="0021790C">
            <w:pPr>
              <w:ind w:right="-1286"/>
              <w:rPr>
                <w:rFonts w:ascii="Times New Roman" w:hAnsi="Times New Roman" w:cs="Times New Roman"/>
                <w:sz w:val="20"/>
                <w:szCs w:val="20"/>
                <w:lang w:val="fr-FR"/>
                <w:rPrChange w:id="40" w:author="Author">
                  <w:rPr>
                    <w:rFonts w:ascii="Times New Roman" w:hAnsi="Times New Roman" w:cs="Times New Roman"/>
                    <w:sz w:val="20"/>
                    <w:szCs w:val="20"/>
                  </w:rPr>
                </w:rPrChange>
              </w:rPr>
            </w:pPr>
            <w:r w:rsidRPr="00A8271E">
              <w:rPr>
                <w:rFonts w:ascii="Times New Roman" w:hAnsi="Times New Roman" w:cs="Times New Roman"/>
                <w:sz w:val="20"/>
                <w:szCs w:val="20"/>
                <w:lang w:val="fr-FR"/>
                <w:rPrChange w:id="41" w:author="Author">
                  <w:rPr>
                    <w:rFonts w:ascii="Times New Roman" w:hAnsi="Times New Roman" w:cs="Times New Roman"/>
                    <w:sz w:val="20"/>
                    <w:szCs w:val="20"/>
                  </w:rPr>
                </w:rPrChange>
              </w:rPr>
              <w:t>placement</w:t>
            </w:r>
          </w:p>
          <w:p w:rsidR="00CC0675" w:rsidRPr="00A8271E" w:rsidRDefault="00CC0675" w:rsidP="0021790C">
            <w:pPr>
              <w:ind w:right="-1286"/>
              <w:rPr>
                <w:rFonts w:ascii="Times New Roman" w:hAnsi="Times New Roman" w:cs="Times New Roman"/>
                <w:sz w:val="20"/>
                <w:szCs w:val="20"/>
                <w:lang w:val="fr-FR"/>
                <w:rPrChange w:id="42" w:author="Author">
                  <w:rPr>
                    <w:rFonts w:ascii="Times New Roman" w:hAnsi="Times New Roman" w:cs="Times New Roman"/>
                    <w:sz w:val="20"/>
                    <w:szCs w:val="20"/>
                  </w:rPr>
                </w:rPrChange>
              </w:rPr>
            </w:pPr>
            <w:r w:rsidRPr="00A8271E">
              <w:rPr>
                <w:rFonts w:ascii="Times New Roman" w:hAnsi="Times New Roman" w:cs="Times New Roman"/>
                <w:sz w:val="20"/>
                <w:szCs w:val="20"/>
                <w:lang w:val="fr-FR"/>
                <w:rPrChange w:id="43" w:author="Author">
                  <w:rPr>
                    <w:rFonts w:ascii="Times New Roman" w:hAnsi="Times New Roman" w:cs="Times New Roman"/>
                    <w:sz w:val="20"/>
                    <w:szCs w:val="20"/>
                  </w:rPr>
                </w:rPrChange>
              </w:rPr>
              <w:t>identification code</w:t>
            </w:r>
          </w:p>
        </w:tc>
        <w:tc>
          <w:tcPr>
            <w:tcW w:w="6237" w:type="dxa"/>
            <w:gridSpan w:val="2"/>
            <w:hideMark/>
          </w:tcPr>
          <w:p w:rsidR="00CC0675" w:rsidRPr="00AE43AF" w:rsidRDefault="00BE5D9E" w:rsidP="00BE5D9E">
            <w:pPr>
              <w:ind w:right="175"/>
              <w:rPr>
                <w:rFonts w:ascii="Times New Roman" w:hAnsi="Times New Roman" w:cs="Times New Roman"/>
                <w:sz w:val="20"/>
                <w:szCs w:val="20"/>
              </w:rPr>
            </w:pPr>
            <w:ins w:id="44" w:author="Author">
              <w:r w:rsidRPr="001353D5">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ins>
            <w:del w:id="45" w:author="Author">
              <w:r w:rsidR="00CC0675" w:rsidRPr="00AE43AF" w:rsidDel="00BE5D9E">
                <w:rPr>
                  <w:rFonts w:ascii="Times New Roman" w:hAnsi="Times New Roman" w:cs="Times New Roman"/>
                  <w:sz w:val="20"/>
                  <w:szCs w:val="20"/>
                </w:rPr>
                <w:delText>A sequential number which is unique for the risk, assigned to each facultative reinsurance placement by the undertaking</w:delText>
              </w:r>
            </w:del>
            <w:r w:rsidR="00CC0675" w:rsidRPr="00AE43AF">
              <w:rPr>
                <w:rFonts w:ascii="Times New Roman" w:hAnsi="Times New Roman" w:cs="Times New Roman"/>
                <w:sz w:val="20"/>
                <w:szCs w:val="20"/>
              </w:rPr>
              <w:t>.</w:t>
            </w:r>
          </w:p>
        </w:tc>
      </w:tr>
      <w:tr w:rsidR="00CC0675" w:rsidRPr="001F402D" w:rsidTr="0060471F">
        <w:trPr>
          <w:trHeight w:val="330"/>
        </w:trPr>
        <w:tc>
          <w:tcPr>
            <w:tcW w:w="1101" w:type="dxa"/>
            <w:hideMark/>
          </w:tcPr>
          <w:p w:rsidR="00915E6E" w:rsidRPr="00AE43AF" w:rsidRDefault="00AD3761"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0050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D1</w:t>
            </w:r>
            <w:r w:rsidRPr="00AE43AF">
              <w:rPr>
                <w:rFonts w:ascii="Times New Roman" w:hAnsi="Times New Roman" w:cs="Times New Roman"/>
                <w:sz w:val="20"/>
                <w:szCs w:val="20"/>
              </w:rPr>
              <w:t>)</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Code reinsurer</w:t>
            </w:r>
          </w:p>
        </w:tc>
        <w:tc>
          <w:tcPr>
            <w:tcW w:w="6237" w:type="dxa"/>
            <w:gridSpan w:val="2"/>
            <w:hideMark/>
          </w:tcPr>
          <w:p w:rsidR="00A61A13" w:rsidRPr="00D607FD" w:rsidDel="00BE5D9E" w:rsidRDefault="00A61A13" w:rsidP="00A61A13">
            <w:pPr>
              <w:ind w:right="175"/>
              <w:rPr>
                <w:del w:id="46" w:author="Autho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 xml:space="preserve">Identification </w:t>
            </w:r>
            <w:r w:rsidRPr="00D607FD">
              <w:rPr>
                <w:rFonts w:ascii="Times New Roman" w:eastAsia="Times New Roman" w:hAnsi="Times New Roman" w:cs="Times New Roman"/>
                <w:sz w:val="20"/>
                <w:szCs w:val="20"/>
                <w:lang w:eastAsia="en-GB"/>
              </w:rPr>
              <w:t>code</w:t>
            </w:r>
            <w:r w:rsidRPr="003511CF">
              <w:rPr>
                <w:rFonts w:ascii="Times New Roman" w:hAnsi="Times New Roman" w:cs="Times New Roman"/>
                <w:sz w:val="20"/>
                <w:szCs w:val="20"/>
              </w:rPr>
              <w:t xml:space="preserve"> of the reinsurer by this order of priority</w:t>
            </w:r>
            <w:del w:id="47" w:author="Author">
              <w:r w:rsidRPr="003511CF" w:rsidDel="000E4F2C">
                <w:rPr>
                  <w:rFonts w:ascii="Times New Roman" w:hAnsi="Times New Roman" w:cs="Times New Roman"/>
                  <w:sz w:val="20"/>
                  <w:szCs w:val="20"/>
                </w:rPr>
                <w:delText xml:space="preserve"> if existent</w:delText>
              </w:r>
            </w:del>
            <w:r w:rsidRPr="00D607FD">
              <w:rPr>
                <w:rFonts w:ascii="Times New Roman" w:eastAsia="Times New Roman" w:hAnsi="Times New Roman" w:cs="Times New Roman"/>
                <w:sz w:val="20"/>
                <w:szCs w:val="20"/>
                <w:lang w:eastAsia="en-GB"/>
              </w:rPr>
              <w:t xml:space="preserve">: </w:t>
            </w:r>
            <w:r w:rsidRPr="00D607FD">
              <w:rPr>
                <w:rFonts w:ascii="Times New Roman" w:eastAsia="Times New Roman" w:hAnsi="Times New Roman" w:cs="Times New Roman"/>
                <w:sz w:val="20"/>
                <w:szCs w:val="20"/>
                <w:lang w:eastAsia="en-GB"/>
              </w:rPr>
              <w:br/>
              <w:t xml:space="preserve">- Legal Entity Identifier (LEI); </w:t>
            </w:r>
            <w:r w:rsidRPr="00D607FD">
              <w:rPr>
                <w:rFonts w:ascii="Times New Roman" w:eastAsia="Times New Roman" w:hAnsi="Times New Roman" w:cs="Times New Roman"/>
                <w:sz w:val="20"/>
                <w:szCs w:val="20"/>
                <w:lang w:eastAsia="en-GB"/>
              </w:rPr>
              <w:br/>
            </w:r>
            <w:del w:id="48" w:author="Author">
              <w:r w:rsidRPr="00D607FD" w:rsidDel="00BE5D9E">
                <w:rPr>
                  <w:rFonts w:ascii="Times New Roman" w:eastAsia="Times New Roman" w:hAnsi="Times New Roman" w:cs="Times New Roman"/>
                  <w:sz w:val="20"/>
                  <w:szCs w:val="20"/>
                  <w:lang w:eastAsia="en-GB"/>
                </w:rPr>
                <w:delText>- Code as published by EIOPA;</w:delText>
              </w:r>
            </w:del>
          </w:p>
          <w:p w:rsidR="00A61A13" w:rsidRPr="00AE43AF" w:rsidRDefault="00A61A13" w:rsidP="00A61A13">
            <w:pPr>
              <w:ind w:right="175"/>
              <w:rPr>
                <w:rFonts w:ascii="Times New Roman" w:eastAsia="Times New Roman" w:hAnsi="Times New Roman" w:cs="Times New Roman"/>
                <w:sz w:val="20"/>
                <w:szCs w:val="20"/>
                <w:lang w:eastAsia="en-GB"/>
              </w:rPr>
            </w:pPr>
            <w:r w:rsidRPr="00D607FD">
              <w:rPr>
                <w:rFonts w:ascii="Times New Roman" w:eastAsia="Times New Roman" w:hAnsi="Times New Roman" w:cs="Times New Roman"/>
                <w:sz w:val="20"/>
                <w:szCs w:val="20"/>
                <w:lang w:eastAsia="en-GB"/>
              </w:rPr>
              <w:t>- Specific code attributed by the undertaking</w:t>
            </w:r>
            <w:del w:id="49" w:author="Author">
              <w:r w:rsidRPr="00D607FD" w:rsidDel="000E4F2C">
                <w:rPr>
                  <w:rFonts w:ascii="Times New Roman" w:eastAsia="Times New Roman" w:hAnsi="Times New Roman" w:cs="Times New Roman"/>
                  <w:sz w:val="20"/>
                  <w:szCs w:val="20"/>
                  <w:lang w:eastAsia="en-GB"/>
                </w:rPr>
                <w:delText xml:space="preserve"> (if none of the above are</w:delText>
              </w:r>
            </w:del>
            <w:ins w:id="50" w:author="Author">
              <w:del w:id="51" w:author="Author">
                <w:r w:rsidR="00FD6678" w:rsidDel="000E4F2C">
                  <w:rPr>
                    <w:rFonts w:ascii="Times New Roman" w:eastAsia="Times New Roman" w:hAnsi="Times New Roman" w:cs="Times New Roman"/>
                    <w:sz w:val="20"/>
                    <w:szCs w:val="20"/>
                    <w:lang w:eastAsia="en-GB"/>
                  </w:rPr>
                  <w:delText>LEI is not</w:delText>
                </w:r>
              </w:del>
            </w:ins>
            <w:del w:id="52" w:author="Author">
              <w:r w:rsidRPr="00D607FD" w:rsidDel="000E4F2C">
                <w:rPr>
                  <w:rFonts w:ascii="Times New Roman" w:eastAsia="Times New Roman" w:hAnsi="Times New Roman" w:cs="Times New Roman"/>
                  <w:sz w:val="20"/>
                  <w:szCs w:val="20"/>
                  <w:lang w:eastAsia="en-GB"/>
                </w:rPr>
                <w:delText xml:space="preserve"> available)</w:delText>
              </w:r>
            </w:del>
          </w:p>
          <w:p w:rsidR="00CC0675" w:rsidRPr="00AE43AF" w:rsidRDefault="00CC0675" w:rsidP="00735A70">
            <w:pPr>
              <w:ind w:right="-1286"/>
              <w:rPr>
                <w:rFonts w:ascii="Times New Roman" w:hAnsi="Times New Roman" w:cs="Times New Roman"/>
                <w:sz w:val="20"/>
                <w:szCs w:val="20"/>
              </w:rPr>
            </w:pPr>
          </w:p>
        </w:tc>
      </w:tr>
      <w:tr w:rsidR="00D47871" w:rsidRPr="0060471F" w:rsidTr="00A8271E">
        <w:tblPrEx>
          <w:tblW w:w="9322" w:type="dxa"/>
          <w:tblPrExChange w:id="53" w:author="Author">
            <w:tblPrEx>
              <w:tblW w:w="9322" w:type="dxa"/>
            </w:tblPrEx>
          </w:tblPrExChange>
        </w:tblPrEx>
        <w:trPr>
          <w:trHeight w:val="1181"/>
          <w:ins w:id="54" w:author="Author"/>
          <w:trPrChange w:id="55" w:author="Author">
            <w:trPr>
              <w:trHeight w:val="1530"/>
            </w:trPr>
          </w:trPrChange>
        </w:trPr>
        <w:tc>
          <w:tcPr>
            <w:tcW w:w="1101" w:type="dxa"/>
            <w:tcPrChange w:id="56" w:author="Author">
              <w:tcPr>
                <w:tcW w:w="1101" w:type="dxa"/>
              </w:tcPr>
            </w:tcPrChange>
          </w:tcPr>
          <w:p w:rsidR="00D47871" w:rsidRPr="00AE43AF" w:rsidRDefault="00D47871" w:rsidP="00D47871">
            <w:pPr>
              <w:ind w:right="-1286"/>
              <w:rPr>
                <w:ins w:id="57" w:author="Author"/>
                <w:rFonts w:ascii="Times New Roman" w:hAnsi="Times New Roman" w:cs="Times New Roman"/>
                <w:sz w:val="20"/>
                <w:szCs w:val="20"/>
              </w:rPr>
            </w:pPr>
            <w:ins w:id="58" w:author="Author">
              <w:r w:rsidRPr="00AE43AF">
                <w:rPr>
                  <w:rFonts w:ascii="Times New Roman" w:hAnsi="Times New Roman" w:cs="Times New Roman"/>
                  <w:sz w:val="20"/>
                  <w:szCs w:val="20"/>
                </w:rPr>
                <w:t>C0</w:t>
              </w:r>
              <w:r>
                <w:rPr>
                  <w:rFonts w:ascii="Times New Roman" w:hAnsi="Times New Roman" w:cs="Times New Roman"/>
                  <w:sz w:val="20"/>
                  <w:szCs w:val="20"/>
                </w:rPr>
                <w:t>0</w:t>
              </w:r>
              <w:r w:rsidRPr="00AE43AF">
                <w:rPr>
                  <w:rFonts w:ascii="Times New Roman" w:hAnsi="Times New Roman" w:cs="Times New Roman"/>
                  <w:sz w:val="20"/>
                  <w:szCs w:val="20"/>
                </w:rPr>
                <w:t>60</w:t>
              </w:r>
            </w:ins>
          </w:p>
        </w:tc>
        <w:tc>
          <w:tcPr>
            <w:tcW w:w="1984" w:type="dxa"/>
            <w:tcPrChange w:id="59" w:author="Author">
              <w:tcPr>
                <w:tcW w:w="1984" w:type="dxa"/>
              </w:tcPr>
            </w:tcPrChange>
          </w:tcPr>
          <w:p w:rsidR="00D47871" w:rsidRPr="00AE43AF" w:rsidRDefault="00D47871" w:rsidP="00D12914">
            <w:pPr>
              <w:ind w:right="-1286"/>
              <w:rPr>
                <w:ins w:id="60" w:author="Author"/>
                <w:rFonts w:ascii="Times New Roman" w:hAnsi="Times New Roman" w:cs="Times New Roman"/>
                <w:sz w:val="20"/>
                <w:szCs w:val="20"/>
              </w:rPr>
            </w:pPr>
            <w:ins w:id="61" w:author="Author">
              <w:r w:rsidRPr="00AE43AF">
                <w:rPr>
                  <w:rFonts w:ascii="Times New Roman" w:hAnsi="Times New Roman" w:cs="Times New Roman"/>
                  <w:sz w:val="20"/>
                  <w:szCs w:val="20"/>
                </w:rPr>
                <w:t xml:space="preserve">Type of code </w:t>
              </w:r>
            </w:ins>
          </w:p>
          <w:p w:rsidR="00D47871" w:rsidRPr="00AE43AF" w:rsidRDefault="00D47871" w:rsidP="00D12914">
            <w:pPr>
              <w:ind w:right="-1286"/>
              <w:rPr>
                <w:ins w:id="62" w:author="Author"/>
                <w:rFonts w:ascii="Times New Roman" w:hAnsi="Times New Roman" w:cs="Times New Roman"/>
                <w:sz w:val="20"/>
                <w:szCs w:val="20"/>
              </w:rPr>
            </w:pPr>
            <w:ins w:id="63" w:author="Author">
              <w:r w:rsidRPr="00AE43AF">
                <w:rPr>
                  <w:rFonts w:ascii="Times New Roman" w:hAnsi="Times New Roman" w:cs="Times New Roman"/>
                  <w:sz w:val="20"/>
                  <w:szCs w:val="20"/>
                </w:rPr>
                <w:t>reinsurer</w:t>
              </w:r>
            </w:ins>
          </w:p>
        </w:tc>
        <w:tc>
          <w:tcPr>
            <w:tcW w:w="6237" w:type="dxa"/>
            <w:gridSpan w:val="2"/>
            <w:tcPrChange w:id="64" w:author="Author">
              <w:tcPr>
                <w:tcW w:w="6237" w:type="dxa"/>
                <w:gridSpan w:val="2"/>
              </w:tcPr>
            </w:tcPrChange>
          </w:tcPr>
          <w:p w:rsidR="00D47871" w:rsidRPr="00443543" w:rsidRDefault="00D47871" w:rsidP="00D12914">
            <w:pPr>
              <w:rPr>
                <w:ins w:id="65" w:author="Author"/>
                <w:rFonts w:ascii="Times New Roman" w:hAnsi="Times New Roman" w:cs="Times New Roman"/>
                <w:sz w:val="20"/>
                <w:szCs w:val="20"/>
              </w:rPr>
            </w:pPr>
            <w:ins w:id="66" w:author="Author">
              <w:r w:rsidRPr="00AE43AF">
                <w:rPr>
                  <w:rFonts w:ascii="Times New Roman" w:eastAsia="Times New Roman" w:hAnsi="Times New Roman" w:cs="Times New Roman"/>
                  <w:color w:val="000000"/>
                  <w:sz w:val="20"/>
                  <w:szCs w:val="20"/>
                  <w:lang w:eastAsia="en-GB"/>
                </w:rPr>
                <w:t>Identification of the code used in item “Code reinsurer”</w:t>
              </w:r>
              <w:r w:rsidRPr="00443543">
                <w:rPr>
                  <w:rFonts w:ascii="Times New Roman" w:hAnsi="Times New Roman" w:cs="Times New Roman"/>
                  <w:sz w:val="20"/>
                  <w:szCs w:val="20"/>
                </w:rPr>
                <w:t xml:space="preserve"> The following close</w:t>
              </w:r>
              <w:r>
                <w:rPr>
                  <w:rFonts w:ascii="Times New Roman" w:hAnsi="Times New Roman" w:cs="Times New Roman"/>
                  <w:sz w:val="20"/>
                  <w:szCs w:val="20"/>
                </w:rPr>
                <w:t>d</w:t>
              </w:r>
              <w:r w:rsidRPr="00443543">
                <w:rPr>
                  <w:rFonts w:ascii="Times New Roman" w:hAnsi="Times New Roman" w:cs="Times New Roman"/>
                  <w:sz w:val="20"/>
                  <w:szCs w:val="20"/>
                </w:rPr>
                <w:t xml:space="preserve"> list shall be used:</w:t>
              </w:r>
            </w:ins>
          </w:p>
          <w:p w:rsidR="00D47871" w:rsidRPr="00AE43AF" w:rsidRDefault="00D47871" w:rsidP="00D47871">
            <w:pPr>
              <w:ind w:right="175"/>
              <w:rPr>
                <w:ins w:id="67" w:author="Author"/>
                <w:rFonts w:ascii="Times New Roman" w:hAnsi="Times New Roman" w:cs="Times New Roman"/>
                <w:sz w:val="20"/>
                <w:szCs w:val="20"/>
                <w:lang w:val="pt-PT"/>
              </w:rPr>
            </w:pPr>
            <w:ins w:id="68" w:author="Author">
              <w:r w:rsidRPr="00AE43AF">
                <w:rPr>
                  <w:rFonts w:ascii="Times New Roman" w:eastAsia="Times New Roman" w:hAnsi="Times New Roman" w:cs="Times New Roman"/>
                  <w:color w:val="000000"/>
                  <w:sz w:val="20"/>
                  <w:szCs w:val="20"/>
                  <w:lang w:val="pt-PT" w:eastAsia="en-GB"/>
                </w:rPr>
                <w:t xml:space="preserve">1 - LEI </w:t>
              </w:r>
              <w:r w:rsidRPr="00AE43AF">
                <w:rPr>
                  <w:rFonts w:ascii="Times New Roman" w:eastAsia="Times New Roman" w:hAnsi="Times New Roman" w:cs="Times New Roman"/>
                  <w:color w:val="000000"/>
                  <w:sz w:val="20"/>
                  <w:szCs w:val="20"/>
                  <w:lang w:val="pt-PT" w:eastAsia="en-GB"/>
                </w:rPr>
                <w:br/>
              </w:r>
              <w:r>
                <w:rPr>
                  <w:rFonts w:ascii="Times New Roman" w:eastAsia="Times New Roman" w:hAnsi="Times New Roman" w:cs="Times New Roman"/>
                  <w:color w:val="000000"/>
                  <w:sz w:val="20"/>
                  <w:szCs w:val="20"/>
                  <w:lang w:val="pt-PT" w:eastAsia="en-GB"/>
                </w:rPr>
                <w:t xml:space="preserve">2 </w:t>
              </w:r>
              <w:r w:rsidRPr="00AE43AF">
                <w:rPr>
                  <w:rFonts w:ascii="Times New Roman" w:eastAsia="Times New Roman" w:hAnsi="Times New Roman" w:cs="Times New Roman"/>
                  <w:color w:val="000000"/>
                  <w:sz w:val="20"/>
                  <w:szCs w:val="20"/>
                  <w:lang w:val="pt-PT" w:eastAsia="en-GB"/>
                </w:rPr>
                <w:t>- Specific code</w:t>
              </w:r>
            </w:ins>
          </w:p>
        </w:tc>
      </w:tr>
      <w:tr w:rsidR="00CC0675" w:rsidRPr="001F402D" w:rsidTr="0060471F">
        <w:trPr>
          <w:trHeight w:val="315"/>
        </w:trPr>
        <w:tc>
          <w:tcPr>
            <w:tcW w:w="1101" w:type="dxa"/>
            <w:hideMark/>
          </w:tcPr>
          <w:p w:rsidR="00915E6E" w:rsidRPr="00AE43AF" w:rsidRDefault="00AD3761"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w:t>
            </w:r>
            <w:ins w:id="69" w:author="Author">
              <w:r w:rsidR="00D47871">
                <w:rPr>
                  <w:rFonts w:ascii="Times New Roman" w:hAnsi="Times New Roman" w:cs="Times New Roman"/>
                  <w:sz w:val="20"/>
                  <w:szCs w:val="20"/>
                </w:rPr>
                <w:t>7</w:t>
              </w:r>
            </w:ins>
            <w:del w:id="70" w:author="Author">
              <w:r w:rsidR="002E54BA" w:rsidRPr="00AE43AF" w:rsidDel="00D47871">
                <w:rPr>
                  <w:rFonts w:ascii="Times New Roman" w:hAnsi="Times New Roman" w:cs="Times New Roman"/>
                  <w:sz w:val="20"/>
                  <w:szCs w:val="20"/>
                </w:rPr>
                <w:delText>6</w:delText>
              </w:r>
            </w:del>
            <w:r w:rsidR="002E54BA" w:rsidRPr="00AE43AF">
              <w:rPr>
                <w:rFonts w:ascii="Times New Roman" w:hAnsi="Times New Roman" w:cs="Times New Roman"/>
                <w:sz w:val="20"/>
                <w:szCs w:val="20"/>
              </w:rPr>
              <w:t>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K1</w:t>
            </w:r>
            <w:r w:rsidRPr="00AE43AF">
              <w:rPr>
                <w:rFonts w:ascii="Times New Roman" w:hAnsi="Times New Roman" w:cs="Times New Roman"/>
                <w:sz w:val="20"/>
                <w:szCs w:val="20"/>
              </w:rPr>
              <w:t>)</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Code broker</w:t>
            </w:r>
          </w:p>
        </w:tc>
        <w:tc>
          <w:tcPr>
            <w:tcW w:w="6237" w:type="dxa"/>
            <w:gridSpan w:val="2"/>
            <w:hideMark/>
          </w:tcPr>
          <w:p w:rsidR="00A61A13" w:rsidRPr="00AE43AF" w:rsidRDefault="00A61A13" w:rsidP="00A61A13">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broker by this order of priority</w:t>
            </w:r>
            <w:del w:id="71" w:author="Author">
              <w:r w:rsidRPr="00AE43AF" w:rsidDel="000E4F2C">
                <w:rPr>
                  <w:rFonts w:ascii="Times New Roman" w:hAnsi="Times New Roman" w:cs="Times New Roman"/>
                  <w:sz w:val="20"/>
                  <w:szCs w:val="20"/>
                </w:rPr>
                <w:delText xml:space="preserve"> if existent</w:delText>
              </w:r>
            </w:del>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Specific code attributed by the undertaking</w:t>
            </w:r>
            <w:del w:id="72" w:author="Author">
              <w:r w:rsidRPr="00AE43AF" w:rsidDel="000E4F2C">
                <w:rPr>
                  <w:rFonts w:ascii="Times New Roman" w:eastAsia="Times New Roman" w:hAnsi="Times New Roman" w:cs="Times New Roman"/>
                  <w:sz w:val="20"/>
                  <w:szCs w:val="20"/>
                  <w:lang w:eastAsia="en-GB"/>
                </w:rPr>
                <w:delText xml:space="preserve"> (if none of the above are available)</w:delText>
              </w:r>
            </w:del>
          </w:p>
          <w:p w:rsidR="00A61A13" w:rsidRPr="00AE43AF" w:rsidRDefault="00A61A13" w:rsidP="00735A70">
            <w:pPr>
              <w:ind w:right="-1286"/>
              <w:rPr>
                <w:rFonts w:ascii="Times New Roman" w:hAnsi="Times New Roman" w:cs="Times New Roman"/>
                <w:sz w:val="20"/>
                <w:szCs w:val="20"/>
              </w:rPr>
            </w:pPr>
          </w:p>
          <w:p w:rsidR="00CC0675" w:rsidRPr="00AE43AF" w:rsidRDefault="00CE1D0A" w:rsidP="00CE1D0A">
            <w:pPr>
              <w:ind w:right="-1286"/>
              <w:rPr>
                <w:rFonts w:ascii="Times New Roman" w:hAnsi="Times New Roman" w:cs="Times New Roman"/>
                <w:sz w:val="20"/>
                <w:szCs w:val="20"/>
              </w:rPr>
            </w:pPr>
            <w:r w:rsidRPr="00AE43AF">
              <w:rPr>
                <w:rFonts w:ascii="Times New Roman" w:hAnsi="Times New Roman" w:cs="Times New Roman"/>
                <w:sz w:val="20"/>
                <w:szCs w:val="20"/>
              </w:rPr>
              <w:t xml:space="preserve">If more than one broker was involved in the reinsurance placement only the dominant </w:t>
            </w:r>
            <w:ins w:id="73" w:author="Author">
              <w:r w:rsidR="00FB250A">
                <w:rPr>
                  <w:rFonts w:ascii="Times New Roman" w:hAnsi="Times New Roman" w:cs="Times New Roman"/>
                  <w:sz w:val="20"/>
                  <w:szCs w:val="20"/>
                </w:rPr>
                <w:t xml:space="preserve">main </w:t>
              </w:r>
            </w:ins>
            <w:r w:rsidRPr="00AE43AF">
              <w:rPr>
                <w:rFonts w:ascii="Times New Roman" w:hAnsi="Times New Roman" w:cs="Times New Roman"/>
                <w:sz w:val="20"/>
                <w:szCs w:val="20"/>
              </w:rPr>
              <w:t>broker is required.</w:t>
            </w:r>
          </w:p>
        </w:tc>
      </w:tr>
      <w:tr w:rsidR="00D47871" w:rsidRPr="00915E6E" w:rsidTr="00D12914">
        <w:trPr>
          <w:trHeight w:val="764"/>
          <w:ins w:id="74" w:author="Author"/>
        </w:trPr>
        <w:tc>
          <w:tcPr>
            <w:tcW w:w="1101" w:type="dxa"/>
          </w:tcPr>
          <w:p w:rsidR="00D47871" w:rsidRPr="00AE43AF" w:rsidRDefault="00D47871" w:rsidP="00D47871">
            <w:pPr>
              <w:ind w:right="-1286"/>
              <w:rPr>
                <w:ins w:id="75" w:author="Author"/>
                <w:rFonts w:ascii="Times New Roman" w:hAnsi="Times New Roman" w:cs="Times New Roman"/>
                <w:sz w:val="20"/>
                <w:szCs w:val="20"/>
              </w:rPr>
            </w:pPr>
            <w:ins w:id="76" w:author="Author">
              <w:r w:rsidRPr="00AE43AF">
                <w:rPr>
                  <w:rFonts w:ascii="Times New Roman" w:hAnsi="Times New Roman" w:cs="Times New Roman"/>
                  <w:sz w:val="20"/>
                  <w:szCs w:val="20"/>
                </w:rPr>
                <w:t>C0</w:t>
              </w:r>
              <w:r>
                <w:rPr>
                  <w:rFonts w:ascii="Times New Roman" w:hAnsi="Times New Roman" w:cs="Times New Roman"/>
                  <w:sz w:val="20"/>
                  <w:szCs w:val="20"/>
                </w:rPr>
                <w:t>08</w:t>
              </w:r>
              <w:r w:rsidRPr="00AE43AF">
                <w:rPr>
                  <w:rFonts w:ascii="Times New Roman" w:hAnsi="Times New Roman" w:cs="Times New Roman"/>
                  <w:sz w:val="20"/>
                  <w:szCs w:val="20"/>
                </w:rPr>
                <w:t>0</w:t>
              </w:r>
            </w:ins>
          </w:p>
        </w:tc>
        <w:tc>
          <w:tcPr>
            <w:tcW w:w="1984" w:type="dxa"/>
          </w:tcPr>
          <w:p w:rsidR="00D47871" w:rsidRPr="00AE43AF" w:rsidRDefault="00D47871" w:rsidP="00D12914">
            <w:pPr>
              <w:ind w:right="-1286"/>
              <w:rPr>
                <w:ins w:id="77" w:author="Author"/>
                <w:rFonts w:ascii="Times New Roman" w:hAnsi="Times New Roman" w:cs="Times New Roman"/>
                <w:sz w:val="20"/>
                <w:szCs w:val="20"/>
              </w:rPr>
            </w:pPr>
            <w:ins w:id="78" w:author="Author">
              <w:r w:rsidRPr="00AE43AF">
                <w:rPr>
                  <w:rFonts w:ascii="Times New Roman" w:hAnsi="Times New Roman" w:cs="Times New Roman"/>
                  <w:sz w:val="20"/>
                  <w:szCs w:val="20"/>
                </w:rPr>
                <w:t>Type of code broker</w:t>
              </w:r>
            </w:ins>
          </w:p>
        </w:tc>
        <w:tc>
          <w:tcPr>
            <w:tcW w:w="6237" w:type="dxa"/>
            <w:gridSpan w:val="2"/>
          </w:tcPr>
          <w:p w:rsidR="00D47871" w:rsidRPr="00AE43AF" w:rsidRDefault="00D47871" w:rsidP="00D12914">
            <w:pPr>
              <w:ind w:right="175"/>
              <w:rPr>
                <w:ins w:id="79" w:author="Author"/>
                <w:rFonts w:ascii="Times New Roman" w:hAnsi="Times New Roman" w:cs="Times New Roman"/>
                <w:sz w:val="20"/>
                <w:szCs w:val="20"/>
              </w:rPr>
            </w:pPr>
            <w:ins w:id="80" w:author="Author">
              <w:r w:rsidRPr="00AE43AF">
                <w:rPr>
                  <w:rFonts w:ascii="Times New Roman" w:eastAsia="Times New Roman" w:hAnsi="Times New Roman" w:cs="Times New Roman"/>
                  <w:color w:val="000000"/>
                  <w:sz w:val="20"/>
                  <w:szCs w:val="20"/>
                  <w:lang w:eastAsia="en-GB"/>
                </w:rPr>
                <w:t>Identification of the code used in item “Code broker”:</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AE43AF">
                <w:rPr>
                  <w:rFonts w:ascii="Times New Roman" w:eastAsia="Times New Roman" w:hAnsi="Times New Roman" w:cs="Times New Roman"/>
                  <w:color w:val="000000"/>
                  <w:sz w:val="20"/>
                  <w:szCs w:val="20"/>
                  <w:lang w:eastAsia="en-GB"/>
                </w:rPr>
                <w:t xml:space="preserve">- LEI </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Pr="00AE43AF">
                <w:rPr>
                  <w:rFonts w:ascii="Times New Roman" w:eastAsia="Times New Roman" w:hAnsi="Times New Roman" w:cs="Times New Roman"/>
                  <w:color w:val="000000"/>
                  <w:sz w:val="20"/>
                  <w:szCs w:val="20"/>
                  <w:lang w:eastAsia="en-GB"/>
                </w:rPr>
                <w:t>- Specific code</w:t>
              </w:r>
            </w:ins>
          </w:p>
        </w:tc>
      </w:tr>
      <w:tr w:rsidR="007E67EF" w:rsidRPr="001F402D" w:rsidTr="0060471F">
        <w:trPr>
          <w:trHeight w:val="1343"/>
        </w:trPr>
        <w:tc>
          <w:tcPr>
            <w:tcW w:w="1101" w:type="dxa"/>
            <w:hideMark/>
          </w:tcPr>
          <w:p w:rsidR="00915E6E" w:rsidRPr="00AE43AF" w:rsidRDefault="00A61A13"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w:t>
            </w:r>
            <w:ins w:id="81" w:author="Author">
              <w:r w:rsidR="00D47871">
                <w:rPr>
                  <w:rFonts w:ascii="Times New Roman" w:hAnsi="Times New Roman" w:cs="Times New Roman"/>
                  <w:sz w:val="20"/>
                  <w:szCs w:val="20"/>
                </w:rPr>
                <w:t>9</w:t>
              </w:r>
            </w:ins>
            <w:del w:id="82" w:author="Author">
              <w:r w:rsidR="002E54BA" w:rsidRPr="00AE43AF" w:rsidDel="00D47871">
                <w:rPr>
                  <w:rFonts w:ascii="Times New Roman" w:hAnsi="Times New Roman" w:cs="Times New Roman"/>
                  <w:sz w:val="20"/>
                  <w:szCs w:val="20"/>
                </w:rPr>
                <w:delText>7</w:delText>
              </w:r>
            </w:del>
            <w:r w:rsidR="002E54BA" w:rsidRPr="00AE43AF">
              <w:rPr>
                <w:rFonts w:ascii="Times New Roman" w:hAnsi="Times New Roman" w:cs="Times New Roman"/>
                <w:sz w:val="20"/>
                <w:szCs w:val="20"/>
              </w:rPr>
              <w:t>0</w:t>
            </w:r>
          </w:p>
          <w:p w:rsidR="007E67EF"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7E67EF" w:rsidRPr="00AE43AF">
              <w:rPr>
                <w:rFonts w:ascii="Times New Roman" w:hAnsi="Times New Roman" w:cs="Times New Roman"/>
                <w:sz w:val="20"/>
                <w:szCs w:val="20"/>
              </w:rPr>
              <w:t>M1</w:t>
            </w:r>
            <w:r w:rsidRPr="00AE43AF">
              <w:rPr>
                <w:rFonts w:ascii="Times New Roman" w:hAnsi="Times New Roman" w:cs="Times New Roman"/>
                <w:sz w:val="20"/>
                <w:szCs w:val="20"/>
              </w:rPr>
              <w:t>)</w:t>
            </w:r>
          </w:p>
          <w:p w:rsidR="007E67EF" w:rsidRPr="00AE43AF" w:rsidRDefault="007E67EF" w:rsidP="00735A70">
            <w:pPr>
              <w:ind w:right="-1286"/>
              <w:rPr>
                <w:rFonts w:ascii="Times New Roman" w:hAnsi="Times New Roman" w:cs="Times New Roman"/>
                <w:sz w:val="20"/>
                <w:szCs w:val="20"/>
              </w:rPr>
            </w:pPr>
            <w:r w:rsidRPr="00AE43AF">
              <w:rPr>
                <w:rFonts w:ascii="Times New Roman" w:hAnsi="Times New Roman" w:cs="Times New Roman"/>
                <w:sz w:val="20"/>
                <w:szCs w:val="20"/>
              </w:rPr>
              <w:t> </w:t>
            </w:r>
          </w:p>
        </w:tc>
        <w:tc>
          <w:tcPr>
            <w:tcW w:w="1984" w:type="dxa"/>
            <w:hideMark/>
          </w:tcPr>
          <w:p w:rsidR="007E67EF" w:rsidRPr="00AE43AF" w:rsidRDefault="007E67EF" w:rsidP="00735A70">
            <w:pPr>
              <w:ind w:right="-1286"/>
              <w:rPr>
                <w:rFonts w:ascii="Times New Roman" w:hAnsi="Times New Roman" w:cs="Times New Roman"/>
                <w:sz w:val="20"/>
                <w:szCs w:val="20"/>
              </w:rPr>
            </w:pPr>
            <w:r w:rsidRPr="00AE43AF">
              <w:rPr>
                <w:rFonts w:ascii="Times New Roman" w:hAnsi="Times New Roman" w:cs="Times New Roman"/>
                <w:sz w:val="20"/>
                <w:szCs w:val="20"/>
              </w:rPr>
              <w:t>Activity code broker</w:t>
            </w:r>
          </w:p>
          <w:p w:rsidR="007E67EF" w:rsidRPr="00AE43AF" w:rsidRDefault="007E67EF" w:rsidP="00735A70">
            <w:pPr>
              <w:ind w:right="-1286"/>
              <w:rPr>
                <w:rFonts w:ascii="Times New Roman" w:hAnsi="Times New Roman" w:cs="Times New Roman"/>
                <w:sz w:val="20"/>
                <w:szCs w:val="20"/>
              </w:rPr>
            </w:pPr>
            <w:r w:rsidRPr="00AE43AF">
              <w:rPr>
                <w:rFonts w:ascii="Times New Roman" w:hAnsi="Times New Roman" w:cs="Times New Roman"/>
                <w:sz w:val="20"/>
                <w:szCs w:val="20"/>
              </w:rPr>
              <w:t> </w:t>
            </w:r>
          </w:p>
        </w:tc>
        <w:tc>
          <w:tcPr>
            <w:tcW w:w="6237" w:type="dxa"/>
            <w:gridSpan w:val="2"/>
            <w:hideMark/>
          </w:tcPr>
          <w:p w:rsidR="007E67EF" w:rsidRPr="00AE43AF" w:rsidRDefault="007E67EF" w:rsidP="00EC04DF">
            <w:pPr>
              <w:ind w:right="175"/>
              <w:rPr>
                <w:rFonts w:ascii="Times New Roman" w:hAnsi="Times New Roman" w:cs="Times New Roman"/>
                <w:sz w:val="20"/>
                <w:szCs w:val="20"/>
              </w:rPr>
            </w:pPr>
            <w:r w:rsidRPr="00AE43AF">
              <w:rPr>
                <w:rFonts w:ascii="Times New Roman" w:hAnsi="Times New Roman" w:cs="Times New Roman"/>
                <w:sz w:val="20"/>
                <w:szCs w:val="20"/>
              </w:rPr>
              <w:t xml:space="preserve">Representing the activities of the broker involved, as considered by the undertaking. </w:t>
            </w:r>
            <w:r w:rsidR="00C64C12" w:rsidRPr="00AE43AF">
              <w:rPr>
                <w:rFonts w:ascii="Times New Roman" w:hAnsi="Times New Roman" w:cs="Times New Roman"/>
                <w:sz w:val="20"/>
                <w:szCs w:val="20"/>
              </w:rPr>
              <w:t>In case t</w:t>
            </w:r>
            <w:r w:rsidRPr="00AE43AF">
              <w:rPr>
                <w:rFonts w:ascii="Times New Roman" w:hAnsi="Times New Roman" w:cs="Times New Roman"/>
                <w:sz w:val="20"/>
                <w:szCs w:val="20"/>
              </w:rPr>
              <w:t xml:space="preserve">he activities </w:t>
            </w:r>
            <w:r w:rsidR="00C64C12" w:rsidRPr="00AE43AF">
              <w:rPr>
                <w:rFonts w:ascii="Times New Roman" w:hAnsi="Times New Roman" w:cs="Times New Roman"/>
                <w:sz w:val="20"/>
                <w:szCs w:val="20"/>
              </w:rPr>
              <w:t>are</w:t>
            </w:r>
            <w:r w:rsidRPr="00AE43AF">
              <w:rPr>
                <w:rFonts w:ascii="Times New Roman" w:hAnsi="Times New Roman" w:cs="Times New Roman"/>
                <w:sz w:val="20"/>
                <w:szCs w:val="20"/>
              </w:rPr>
              <w:t xml:space="preserve"> combined</w:t>
            </w:r>
            <w:r w:rsidR="00C64C12" w:rsidRPr="00AE43AF">
              <w:rPr>
                <w:rFonts w:ascii="Times New Roman" w:hAnsi="Times New Roman" w:cs="Times New Roman"/>
                <w:sz w:val="20"/>
                <w:szCs w:val="20"/>
              </w:rPr>
              <w:t xml:space="preserve"> all activities must be mentioned</w:t>
            </w:r>
            <w:r w:rsidR="00A61A13" w:rsidRPr="00AE43AF">
              <w:rPr>
                <w:rFonts w:ascii="Times New Roman" w:hAnsi="Times New Roman" w:cs="Times New Roman"/>
                <w:sz w:val="20"/>
                <w:szCs w:val="20"/>
              </w:rPr>
              <w:t xml:space="preserve"> separated be a “,”</w:t>
            </w:r>
            <w:proofErr w:type="gramStart"/>
            <w:r w:rsidR="00A61A13" w:rsidRPr="00AE43AF">
              <w:rPr>
                <w:rFonts w:ascii="Times New Roman" w:hAnsi="Times New Roman" w:cs="Times New Roman"/>
                <w:sz w:val="20"/>
                <w:szCs w:val="20"/>
              </w:rPr>
              <w:t>:</w:t>
            </w:r>
            <w:r w:rsidRPr="00AE43AF">
              <w:rPr>
                <w:rFonts w:ascii="Times New Roman" w:hAnsi="Times New Roman" w:cs="Times New Roman"/>
                <w:sz w:val="20"/>
                <w:szCs w:val="20"/>
              </w:rPr>
              <w:t>.</w:t>
            </w:r>
            <w:proofErr w:type="gramEnd"/>
          </w:p>
          <w:p w:rsidR="007E67EF" w:rsidRPr="00AE43AF" w:rsidRDefault="00A61A13" w:rsidP="00A61A13">
            <w:pPr>
              <w:ind w:right="175"/>
              <w:rPr>
                <w:rFonts w:ascii="Times New Roman" w:hAnsi="Times New Roman" w:cs="Times New Roman"/>
                <w:sz w:val="20"/>
                <w:szCs w:val="20"/>
              </w:rPr>
            </w:pPr>
            <w:r w:rsidRPr="00AE43AF">
              <w:rPr>
                <w:rFonts w:ascii="Times New Roman" w:hAnsi="Times New Roman" w:cs="Times New Roman"/>
                <w:sz w:val="20"/>
                <w:szCs w:val="20"/>
              </w:rPr>
              <w:t xml:space="preserve">- </w:t>
            </w:r>
            <w:r w:rsidR="007E67EF" w:rsidRPr="00AE43AF">
              <w:rPr>
                <w:rFonts w:ascii="Times New Roman" w:hAnsi="Times New Roman" w:cs="Times New Roman"/>
                <w:sz w:val="20"/>
                <w:szCs w:val="20"/>
              </w:rPr>
              <w:t>Intermediary for placement</w:t>
            </w:r>
            <w:r w:rsidR="007E67EF" w:rsidRPr="00AE43AF">
              <w:rPr>
                <w:rFonts w:ascii="Times New Roman" w:hAnsi="Times New Roman" w:cs="Times New Roman"/>
                <w:sz w:val="20"/>
                <w:szCs w:val="20"/>
              </w:rPr>
              <w:br/>
            </w:r>
            <w:r w:rsidRPr="00AE43AF">
              <w:rPr>
                <w:rFonts w:ascii="Times New Roman" w:hAnsi="Times New Roman" w:cs="Times New Roman"/>
                <w:sz w:val="20"/>
                <w:szCs w:val="20"/>
              </w:rPr>
              <w:t xml:space="preserve">- </w:t>
            </w:r>
            <w:r w:rsidR="007E67EF" w:rsidRPr="00AE43AF">
              <w:rPr>
                <w:rFonts w:ascii="Times New Roman" w:hAnsi="Times New Roman" w:cs="Times New Roman"/>
                <w:sz w:val="20"/>
                <w:szCs w:val="20"/>
              </w:rPr>
              <w:t>Underwriting on behalf of</w:t>
            </w:r>
            <w:r w:rsidR="007E67EF" w:rsidRPr="00AE43AF">
              <w:rPr>
                <w:rFonts w:ascii="Times New Roman" w:hAnsi="Times New Roman" w:cs="Times New Roman"/>
                <w:sz w:val="20"/>
                <w:szCs w:val="20"/>
              </w:rPr>
              <w:br/>
            </w:r>
            <w:r w:rsidRPr="00AE43AF">
              <w:rPr>
                <w:rFonts w:ascii="Times New Roman" w:hAnsi="Times New Roman" w:cs="Times New Roman"/>
                <w:sz w:val="20"/>
                <w:szCs w:val="20"/>
              </w:rPr>
              <w:t xml:space="preserve">- </w:t>
            </w:r>
            <w:r w:rsidR="007E67EF" w:rsidRPr="00AE43AF">
              <w:rPr>
                <w:rFonts w:ascii="Times New Roman" w:hAnsi="Times New Roman" w:cs="Times New Roman"/>
                <w:sz w:val="20"/>
                <w:szCs w:val="20"/>
              </w:rPr>
              <w:t>Financial services</w:t>
            </w:r>
          </w:p>
        </w:tc>
      </w:tr>
      <w:tr w:rsidR="00CC0675" w:rsidRPr="001F402D" w:rsidTr="0060471F">
        <w:trPr>
          <w:trHeight w:val="930"/>
        </w:trPr>
        <w:tc>
          <w:tcPr>
            <w:tcW w:w="1101" w:type="dxa"/>
            <w:hideMark/>
          </w:tcPr>
          <w:p w:rsidR="00915E6E" w:rsidRPr="00AE43AF" w:rsidRDefault="00A61A13"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w:t>
            </w:r>
            <w:ins w:id="83" w:author="Author">
              <w:r w:rsidR="00D47871">
                <w:rPr>
                  <w:rFonts w:ascii="Times New Roman" w:hAnsi="Times New Roman" w:cs="Times New Roman"/>
                  <w:sz w:val="20"/>
                  <w:szCs w:val="20"/>
                </w:rPr>
                <w:t>10</w:t>
              </w:r>
            </w:ins>
            <w:del w:id="84" w:author="Author">
              <w:r w:rsidR="002E54BA" w:rsidRPr="00AE43AF" w:rsidDel="00D47871">
                <w:rPr>
                  <w:rFonts w:ascii="Times New Roman" w:hAnsi="Times New Roman" w:cs="Times New Roman"/>
                  <w:sz w:val="20"/>
                  <w:szCs w:val="20"/>
                </w:rPr>
                <w:delText>08</w:delText>
              </w:r>
            </w:del>
            <w:r w:rsidR="002E54BA" w:rsidRPr="00AE43AF">
              <w:rPr>
                <w:rFonts w:ascii="Times New Roman" w:hAnsi="Times New Roman" w:cs="Times New Roman"/>
                <w:sz w:val="20"/>
                <w:szCs w:val="20"/>
              </w:rPr>
              <w:t>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N1</w:t>
            </w:r>
            <w:r w:rsidRPr="00AE43AF">
              <w:rPr>
                <w:rFonts w:ascii="Times New Roman" w:hAnsi="Times New Roman" w:cs="Times New Roman"/>
                <w:sz w:val="20"/>
                <w:szCs w:val="20"/>
              </w:rPr>
              <w:t>)</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Share reinsurer (%)</w:t>
            </w:r>
          </w:p>
        </w:tc>
        <w:tc>
          <w:tcPr>
            <w:tcW w:w="6237" w:type="dxa"/>
            <w:gridSpan w:val="2"/>
            <w:hideMark/>
          </w:tcPr>
          <w:p w:rsidR="00CC0675" w:rsidRPr="00AE43AF" w:rsidRDefault="00CC0675"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Percentage of the facultative placement accepted by the reinsurer, expressed as </w:t>
            </w:r>
            <w:r w:rsidR="007F454D" w:rsidRPr="00AE43AF">
              <w:rPr>
                <w:rFonts w:ascii="Times New Roman" w:hAnsi="Times New Roman" w:cs="Times New Roman"/>
                <w:sz w:val="20"/>
                <w:szCs w:val="20"/>
              </w:rPr>
              <w:t xml:space="preserve">an </w:t>
            </w:r>
            <w:r w:rsidRPr="00AE43AF">
              <w:rPr>
                <w:rFonts w:ascii="Times New Roman" w:hAnsi="Times New Roman" w:cs="Times New Roman"/>
                <w:sz w:val="20"/>
                <w:szCs w:val="20"/>
              </w:rPr>
              <w:t xml:space="preserve">absolute percentage of the Amount reinsured on a facultative basis, with all reinsurers, as reported </w:t>
            </w:r>
            <w:r w:rsidR="007F454D" w:rsidRPr="00AE43AF">
              <w:rPr>
                <w:rFonts w:ascii="Times New Roman" w:hAnsi="Times New Roman" w:cs="Times New Roman"/>
                <w:sz w:val="20"/>
                <w:szCs w:val="20"/>
              </w:rPr>
              <w:t xml:space="preserve">in column </w:t>
            </w:r>
            <w:r w:rsidR="00A61A13" w:rsidRPr="00AE43AF">
              <w:rPr>
                <w:rFonts w:ascii="Times New Roman" w:hAnsi="Times New Roman" w:cs="Times New Roman"/>
                <w:sz w:val="20"/>
                <w:szCs w:val="20"/>
              </w:rPr>
              <w:t>C</w:t>
            </w:r>
            <w:r w:rsidR="007F454D" w:rsidRPr="00AE43AF">
              <w:rPr>
                <w:rFonts w:ascii="Times New Roman" w:hAnsi="Times New Roman" w:cs="Times New Roman"/>
                <w:sz w:val="20"/>
                <w:szCs w:val="20"/>
              </w:rPr>
              <w:t>0160 of S.30.01</w:t>
            </w:r>
            <w:del w:id="85" w:author="Author">
              <w:r w:rsidR="00F9399D" w:rsidRPr="00AE43AF" w:rsidDel="00D47871">
                <w:rPr>
                  <w:rFonts w:ascii="Times New Roman" w:hAnsi="Times New Roman" w:cs="Times New Roman"/>
                  <w:sz w:val="20"/>
                  <w:szCs w:val="20"/>
                </w:rPr>
                <w:delText>.b</w:delText>
              </w:r>
            </w:del>
            <w:r w:rsidR="007F454D" w:rsidRPr="00AE43AF">
              <w:rPr>
                <w:rFonts w:ascii="Times New Roman" w:hAnsi="Times New Roman" w:cs="Times New Roman"/>
                <w:sz w:val="20"/>
                <w:szCs w:val="20"/>
              </w:rPr>
              <w:t xml:space="preserve"> - Facultative covers (in terms of reinsured exposure) – Basic</w:t>
            </w:r>
            <w:r w:rsidRPr="00AE43AF">
              <w:rPr>
                <w:rFonts w:ascii="Times New Roman" w:hAnsi="Times New Roman" w:cs="Times New Roman"/>
                <w:sz w:val="20"/>
                <w:szCs w:val="20"/>
              </w:rPr>
              <w:t>.</w:t>
            </w:r>
          </w:p>
          <w:p w:rsidR="008E7683" w:rsidRPr="00AE43AF" w:rsidRDefault="008E7683" w:rsidP="00B00AB4">
            <w:pPr>
              <w:ind w:right="175"/>
              <w:rPr>
                <w:rFonts w:ascii="Times New Roman" w:hAnsi="Times New Roman" w:cs="Times New Roman"/>
                <w:sz w:val="20"/>
                <w:szCs w:val="20"/>
              </w:rPr>
            </w:pPr>
          </w:p>
          <w:p w:rsidR="008E7683" w:rsidRPr="00AE43AF" w:rsidRDefault="008E7683" w:rsidP="00C33C23">
            <w:pPr>
              <w:ind w:right="175"/>
              <w:rPr>
                <w:rFonts w:ascii="Times New Roman" w:hAnsi="Times New Roman" w:cs="Times New Roman"/>
                <w:sz w:val="20"/>
                <w:szCs w:val="20"/>
              </w:rPr>
            </w:pPr>
            <w:r w:rsidRPr="00AE43AF">
              <w:rPr>
                <w:rFonts w:ascii="Times New Roman" w:hAnsi="Times New Roman" w:cs="Times New Roman"/>
                <w:sz w:val="20"/>
                <w:szCs w:val="20"/>
              </w:rPr>
              <w:t xml:space="preserve">The percentage </w:t>
            </w:r>
            <w:r w:rsidR="00C33C23">
              <w:rPr>
                <w:rFonts w:ascii="Times New Roman" w:hAnsi="Times New Roman" w:cs="Times New Roman"/>
                <w:sz w:val="20"/>
                <w:szCs w:val="20"/>
              </w:rPr>
              <w:t>shall</w:t>
            </w:r>
            <w:r w:rsidRPr="00AE43AF">
              <w:rPr>
                <w:rFonts w:ascii="Times New Roman" w:hAnsi="Times New Roman" w:cs="Times New Roman"/>
                <w:sz w:val="20"/>
                <w:szCs w:val="20"/>
              </w:rPr>
              <w:t xml:space="preserve"> be reported as a decimal. </w:t>
            </w:r>
          </w:p>
        </w:tc>
      </w:tr>
      <w:tr w:rsidR="00CC0675" w:rsidRPr="001F402D" w:rsidTr="0060471F">
        <w:trPr>
          <w:trHeight w:val="630"/>
        </w:trPr>
        <w:tc>
          <w:tcPr>
            <w:tcW w:w="1101" w:type="dxa"/>
            <w:hideMark/>
          </w:tcPr>
          <w:p w:rsidR="00915E6E" w:rsidRPr="00AE43AF" w:rsidRDefault="00A61A13" w:rsidP="00735A70">
            <w:pPr>
              <w:ind w:right="-1286"/>
              <w:rPr>
                <w:rFonts w:ascii="Times New Roman" w:hAnsi="Times New Roman" w:cs="Times New Roman"/>
                <w:sz w:val="20"/>
                <w:szCs w:val="20"/>
              </w:rPr>
            </w:pPr>
            <w:r w:rsidRPr="00AE43AF">
              <w:rPr>
                <w:rFonts w:ascii="Times New Roman" w:hAnsi="Times New Roman" w:cs="Times New Roman"/>
                <w:sz w:val="20"/>
                <w:szCs w:val="20"/>
              </w:rPr>
              <w:lastRenderedPageBreak/>
              <w:t>C</w:t>
            </w:r>
            <w:r w:rsidR="002E54BA" w:rsidRPr="00AE43AF">
              <w:rPr>
                <w:rFonts w:ascii="Times New Roman" w:hAnsi="Times New Roman" w:cs="Times New Roman"/>
                <w:sz w:val="20"/>
                <w:szCs w:val="20"/>
              </w:rPr>
              <w:t>0</w:t>
            </w:r>
            <w:del w:id="86" w:author="Author">
              <w:r w:rsidR="002E54BA" w:rsidRPr="00AE43AF" w:rsidDel="00D47871">
                <w:rPr>
                  <w:rFonts w:ascii="Times New Roman" w:hAnsi="Times New Roman" w:cs="Times New Roman"/>
                  <w:sz w:val="20"/>
                  <w:szCs w:val="20"/>
                </w:rPr>
                <w:delText>09</w:delText>
              </w:r>
            </w:del>
            <w:ins w:id="87" w:author="Author">
              <w:r w:rsidR="00D47871">
                <w:rPr>
                  <w:rFonts w:ascii="Times New Roman" w:hAnsi="Times New Roman" w:cs="Times New Roman"/>
                  <w:sz w:val="20"/>
                  <w:szCs w:val="20"/>
                </w:rPr>
                <w:t>11</w:t>
              </w:r>
            </w:ins>
            <w:r w:rsidR="002E54BA" w:rsidRPr="00AE43AF">
              <w:rPr>
                <w:rFonts w:ascii="Times New Roman" w:hAnsi="Times New Roman" w:cs="Times New Roman"/>
                <w:sz w:val="20"/>
                <w:szCs w:val="20"/>
              </w:rPr>
              <w:t>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O1</w:t>
            </w:r>
            <w:r w:rsidRPr="00AE43AF">
              <w:rPr>
                <w:rFonts w:ascii="Times New Roman" w:hAnsi="Times New Roman" w:cs="Times New Roman"/>
                <w:sz w:val="20"/>
                <w:szCs w:val="20"/>
              </w:rPr>
              <w:t>)</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Currency</w:t>
            </w:r>
          </w:p>
        </w:tc>
        <w:tc>
          <w:tcPr>
            <w:tcW w:w="6237" w:type="dxa"/>
            <w:gridSpan w:val="2"/>
            <w:hideMark/>
          </w:tcPr>
          <w:p w:rsidR="00CC0675" w:rsidRPr="00AE43AF" w:rsidRDefault="00BE5D9E">
            <w:pPr>
              <w:rPr>
                <w:rFonts w:ascii="Times New Roman" w:hAnsi="Times New Roman" w:cs="Times New Roman"/>
                <w:sz w:val="20"/>
                <w:szCs w:val="20"/>
              </w:rPr>
              <w:pPrChange w:id="88" w:author="Author">
                <w:pPr>
                  <w:ind w:right="175"/>
                </w:pPr>
              </w:pPrChange>
            </w:pPr>
            <w:ins w:id="89" w:author="Author">
              <w:r w:rsidRPr="001353D5">
                <w:rPr>
                  <w:rFonts w:ascii="Times New Roman" w:hAnsi="Times New Roman" w:cs="Times New Roman"/>
                  <w:sz w:val="20"/>
                  <w:szCs w:val="20"/>
                </w:rPr>
                <w:t>Identify the ISO 4217 alphabetic code of the currency used while placing the facultative cover. All the amounts must be expressed in this currency</w:t>
              </w:r>
              <w:r>
                <w:rPr>
                  <w:rFonts w:ascii="Times New Roman" w:hAnsi="Times New Roman" w:cs="Times New Roman"/>
                  <w:sz w:val="20"/>
                  <w:szCs w:val="20"/>
                </w:rPr>
                <w:t xml:space="preserve"> for the specific facultative cover, unless otherwise required by the national supervisory authority</w:t>
              </w:r>
              <w:r w:rsidRPr="004D4528">
                <w:rPr>
                  <w:rFonts w:ascii="Times New Roman" w:hAnsi="Times New Roman" w:cs="Times New Roman"/>
                  <w:sz w:val="20"/>
                  <w:szCs w:val="20"/>
                </w:rPr>
                <w:t>. In case the facultative cover is placed in two different currencies, then</w:t>
              </w:r>
              <w:r w:rsidRPr="00DF2CD9">
                <w:rPr>
                  <w:rFonts w:ascii="Times New Roman" w:hAnsi="Times New Roman" w:cs="Times New Roman"/>
                  <w:sz w:val="20"/>
                  <w:szCs w:val="20"/>
                </w:rPr>
                <w:t xml:space="preserve"> the main currency must be filled.</w:t>
              </w:r>
            </w:ins>
            <w:del w:id="90" w:author="Author">
              <w:r w:rsidR="00B724E5" w:rsidRPr="00AE43AF" w:rsidDel="00BE5D9E">
                <w:rPr>
                  <w:rFonts w:ascii="Times New Roman" w:hAnsi="Times New Roman" w:cs="Times New Roman"/>
                  <w:sz w:val="20"/>
                  <w:szCs w:val="20"/>
                </w:rPr>
                <w:delText>Identify ISO 4217 alphabetic code of the c</w:delText>
              </w:r>
              <w:r w:rsidR="00CC0675" w:rsidRPr="00AE43AF" w:rsidDel="00BE5D9E">
                <w:rPr>
                  <w:rFonts w:ascii="Times New Roman" w:hAnsi="Times New Roman" w:cs="Times New Roman"/>
                  <w:sz w:val="20"/>
                  <w:szCs w:val="20"/>
                </w:rPr>
                <w:delText>urrency used while placing the facultative cover. All the amounts of this record must be expressed in this currency.</w:delText>
              </w:r>
            </w:del>
          </w:p>
        </w:tc>
      </w:tr>
      <w:tr w:rsidR="00CC0675" w:rsidRPr="001F402D" w:rsidTr="0060471F">
        <w:trPr>
          <w:trHeight w:val="1050"/>
        </w:trPr>
        <w:tc>
          <w:tcPr>
            <w:tcW w:w="1101" w:type="dxa"/>
            <w:hideMark/>
          </w:tcPr>
          <w:p w:rsidR="00915E6E" w:rsidRPr="00AE43AF" w:rsidRDefault="00A61A13"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w:t>
            </w:r>
            <w:del w:id="91" w:author="Author">
              <w:r w:rsidR="002E54BA" w:rsidRPr="00AE43AF" w:rsidDel="00D47871">
                <w:rPr>
                  <w:rFonts w:ascii="Times New Roman" w:hAnsi="Times New Roman" w:cs="Times New Roman"/>
                  <w:sz w:val="20"/>
                  <w:szCs w:val="20"/>
                </w:rPr>
                <w:delText>0</w:delText>
              </w:r>
            </w:del>
            <w:ins w:id="92" w:author="Author">
              <w:r w:rsidR="00D47871">
                <w:rPr>
                  <w:rFonts w:ascii="Times New Roman" w:hAnsi="Times New Roman" w:cs="Times New Roman"/>
                  <w:sz w:val="20"/>
                  <w:szCs w:val="20"/>
                </w:rPr>
                <w:t>2</w:t>
              </w:r>
            </w:ins>
            <w:r w:rsidR="002E54BA" w:rsidRPr="00AE43AF">
              <w:rPr>
                <w:rFonts w:ascii="Times New Roman" w:hAnsi="Times New Roman" w:cs="Times New Roman"/>
                <w:sz w:val="20"/>
                <w:szCs w:val="20"/>
              </w:rPr>
              <w:t>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P1</w:t>
            </w:r>
            <w:r w:rsidRPr="00AE43AF">
              <w:rPr>
                <w:rFonts w:ascii="Times New Roman" w:hAnsi="Times New Roman" w:cs="Times New Roman"/>
                <w:sz w:val="20"/>
                <w:szCs w:val="20"/>
              </w:rPr>
              <w:t>)</w:t>
            </w:r>
          </w:p>
        </w:tc>
        <w:tc>
          <w:tcPr>
            <w:tcW w:w="1984" w:type="dxa"/>
            <w:hideMark/>
          </w:tcPr>
          <w:p w:rsidR="0021790C"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Sum reinsured</w:t>
            </w:r>
          </w:p>
          <w:p w:rsidR="00C64C12"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to facultative </w:t>
            </w:r>
          </w:p>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hideMark/>
          </w:tcPr>
          <w:p w:rsidR="00CC0675" w:rsidRPr="00AE43AF" w:rsidRDefault="00CC0675" w:rsidP="006D3335">
            <w:pPr>
              <w:ind w:right="175"/>
              <w:rPr>
                <w:rFonts w:ascii="Times New Roman" w:hAnsi="Times New Roman" w:cs="Times New Roman"/>
                <w:sz w:val="20"/>
                <w:szCs w:val="20"/>
              </w:rPr>
            </w:pPr>
            <w:r w:rsidRPr="00AE43AF">
              <w:rPr>
                <w:rFonts w:ascii="Times New Roman" w:hAnsi="Times New Roman" w:cs="Times New Roman"/>
                <w:sz w:val="20"/>
                <w:szCs w:val="20"/>
              </w:rPr>
              <w:t xml:space="preserve">The sum </w:t>
            </w:r>
            <w:r w:rsidR="006D3335" w:rsidRPr="00AE43AF">
              <w:rPr>
                <w:rFonts w:ascii="Times New Roman" w:hAnsi="Times New Roman" w:cs="Times New Roman"/>
                <w:sz w:val="20"/>
                <w:szCs w:val="20"/>
              </w:rPr>
              <w:t>re</w:t>
            </w:r>
            <w:r w:rsidRPr="00AE43AF">
              <w:rPr>
                <w:rFonts w:ascii="Times New Roman" w:hAnsi="Times New Roman" w:cs="Times New Roman"/>
                <w:sz w:val="20"/>
                <w:szCs w:val="20"/>
              </w:rPr>
              <w:t>insured on a facultative basis with the reinsurer.</w:t>
            </w:r>
          </w:p>
        </w:tc>
      </w:tr>
      <w:tr w:rsidR="00CC0675" w:rsidRPr="001F402D" w:rsidTr="0060471F">
        <w:trPr>
          <w:trHeight w:val="300"/>
        </w:trPr>
        <w:tc>
          <w:tcPr>
            <w:tcW w:w="1101" w:type="dxa"/>
            <w:vMerge w:val="restart"/>
            <w:hideMark/>
          </w:tcPr>
          <w:p w:rsidR="00915E6E" w:rsidRPr="00AE43AF" w:rsidRDefault="005A61DC" w:rsidP="00735A70">
            <w:pPr>
              <w:ind w:right="-1286"/>
              <w:rPr>
                <w:rFonts w:ascii="Times New Roman" w:hAnsi="Times New Roman" w:cs="Times New Roman"/>
                <w:sz w:val="20"/>
              </w:rPr>
            </w:pPr>
            <w:r w:rsidRPr="00AE43AF">
              <w:rPr>
                <w:rFonts w:ascii="Times New Roman" w:hAnsi="Times New Roman" w:cs="Times New Roman"/>
                <w:sz w:val="20"/>
              </w:rPr>
              <w:t>C</w:t>
            </w:r>
            <w:r w:rsidR="002E54BA" w:rsidRPr="00AE43AF">
              <w:rPr>
                <w:rFonts w:ascii="Times New Roman" w:hAnsi="Times New Roman" w:cs="Times New Roman"/>
                <w:sz w:val="20"/>
              </w:rPr>
              <w:t>01</w:t>
            </w:r>
            <w:ins w:id="93" w:author="Author">
              <w:r w:rsidR="00D47871">
                <w:rPr>
                  <w:rFonts w:ascii="Times New Roman" w:hAnsi="Times New Roman" w:cs="Times New Roman"/>
                  <w:sz w:val="20"/>
                </w:rPr>
                <w:t>3</w:t>
              </w:r>
            </w:ins>
            <w:del w:id="94" w:author="Author">
              <w:r w:rsidR="002E54BA" w:rsidRPr="00AE43AF" w:rsidDel="00D47871">
                <w:rPr>
                  <w:rFonts w:ascii="Times New Roman" w:hAnsi="Times New Roman" w:cs="Times New Roman"/>
                  <w:sz w:val="20"/>
                </w:rPr>
                <w:delText>1</w:delText>
              </w:r>
            </w:del>
            <w:r w:rsidR="002E54BA" w:rsidRPr="00AE43AF">
              <w:rPr>
                <w:rFonts w:ascii="Times New Roman" w:hAnsi="Times New Roman" w:cs="Times New Roman"/>
                <w:sz w:val="20"/>
              </w:rPr>
              <w:t>0</w:t>
            </w:r>
          </w:p>
          <w:p w:rsidR="00CC0675" w:rsidRPr="00AE43AF" w:rsidRDefault="00915E6E" w:rsidP="00735A70">
            <w:pPr>
              <w:ind w:right="-1286"/>
              <w:rPr>
                <w:rFonts w:ascii="Times New Roman" w:hAnsi="Times New Roman" w:cs="Times New Roman"/>
                <w:sz w:val="20"/>
              </w:rPr>
            </w:pPr>
            <w:r w:rsidRPr="00AE43AF">
              <w:rPr>
                <w:rFonts w:ascii="Times New Roman" w:hAnsi="Times New Roman" w:cs="Times New Roman"/>
                <w:sz w:val="20"/>
              </w:rPr>
              <w:t>(</w:t>
            </w:r>
            <w:r w:rsidR="00CC0675" w:rsidRPr="00AE43AF">
              <w:rPr>
                <w:rFonts w:ascii="Times New Roman" w:hAnsi="Times New Roman" w:cs="Times New Roman"/>
                <w:sz w:val="20"/>
              </w:rPr>
              <w:t>Q1</w:t>
            </w:r>
            <w:r w:rsidRPr="00AE43AF">
              <w:rPr>
                <w:rFonts w:ascii="Times New Roman" w:hAnsi="Times New Roman" w:cs="Times New Roman"/>
                <w:sz w:val="20"/>
              </w:rPr>
              <w:t>)</w:t>
            </w:r>
          </w:p>
        </w:tc>
        <w:tc>
          <w:tcPr>
            <w:tcW w:w="1984" w:type="dxa"/>
            <w:vMerge w:val="restart"/>
            <w:hideMark/>
          </w:tcPr>
          <w:p w:rsidR="0021790C" w:rsidRPr="00AE43AF" w:rsidRDefault="00CC0675" w:rsidP="0021790C">
            <w:pPr>
              <w:ind w:right="-1286"/>
              <w:rPr>
                <w:rFonts w:ascii="Times New Roman" w:hAnsi="Times New Roman" w:cs="Times New Roman"/>
                <w:sz w:val="20"/>
              </w:rPr>
            </w:pPr>
            <w:r w:rsidRPr="00AE43AF">
              <w:rPr>
                <w:rFonts w:ascii="Times New Roman" w:hAnsi="Times New Roman" w:cs="Times New Roman"/>
                <w:sz w:val="20"/>
              </w:rPr>
              <w:t>Facultative ceded</w:t>
            </w:r>
          </w:p>
          <w:p w:rsidR="0021790C" w:rsidRPr="00AE43AF" w:rsidRDefault="00C64C12" w:rsidP="0021790C">
            <w:pPr>
              <w:ind w:right="-1286"/>
              <w:rPr>
                <w:rFonts w:ascii="Times New Roman" w:hAnsi="Times New Roman" w:cs="Times New Roman"/>
                <w:sz w:val="20"/>
              </w:rPr>
            </w:pPr>
            <w:r w:rsidRPr="00AE43AF">
              <w:rPr>
                <w:rFonts w:ascii="Times New Roman" w:hAnsi="Times New Roman" w:cs="Times New Roman"/>
                <w:sz w:val="20"/>
              </w:rPr>
              <w:t>r</w:t>
            </w:r>
            <w:r w:rsidR="00CC0675" w:rsidRPr="00AE43AF">
              <w:rPr>
                <w:rFonts w:ascii="Times New Roman" w:hAnsi="Times New Roman" w:cs="Times New Roman"/>
                <w:sz w:val="20"/>
              </w:rPr>
              <w:t>einsurance</w:t>
            </w:r>
          </w:p>
          <w:p w:rsidR="00CC0675" w:rsidRPr="00AE43AF" w:rsidRDefault="00CC0675" w:rsidP="0021790C">
            <w:pPr>
              <w:ind w:right="-1286"/>
              <w:rPr>
                <w:rFonts w:ascii="Times New Roman" w:hAnsi="Times New Roman" w:cs="Times New Roman"/>
                <w:sz w:val="20"/>
              </w:rPr>
            </w:pPr>
            <w:r w:rsidRPr="00AE43AF">
              <w:rPr>
                <w:rFonts w:ascii="Times New Roman" w:hAnsi="Times New Roman" w:cs="Times New Roman"/>
                <w:sz w:val="20"/>
              </w:rPr>
              <w:t>premium</w:t>
            </w:r>
          </w:p>
        </w:tc>
        <w:tc>
          <w:tcPr>
            <w:tcW w:w="6237" w:type="dxa"/>
            <w:gridSpan w:val="2"/>
            <w:vMerge w:val="restart"/>
            <w:hideMark/>
          </w:tcPr>
          <w:p w:rsidR="00CC0675" w:rsidRPr="00AE43AF" w:rsidRDefault="00CC0675" w:rsidP="00B00AB4">
            <w:pPr>
              <w:ind w:right="175"/>
              <w:rPr>
                <w:rFonts w:ascii="Times New Roman" w:hAnsi="Times New Roman" w:cs="Times New Roman"/>
                <w:sz w:val="20"/>
              </w:rPr>
            </w:pPr>
            <w:r w:rsidRPr="00AE43AF">
              <w:rPr>
                <w:rFonts w:ascii="Times New Roman" w:hAnsi="Times New Roman" w:cs="Times New Roman"/>
                <w:sz w:val="20"/>
              </w:rPr>
              <w:t xml:space="preserve">Corresponding </w:t>
            </w:r>
            <w:ins w:id="95" w:author="Author">
              <w:r w:rsidR="00FA14DA">
                <w:rPr>
                  <w:rFonts w:ascii="Times New Roman" w:hAnsi="Times New Roman" w:cs="Times New Roman"/>
                  <w:sz w:val="20"/>
                </w:rPr>
                <w:t xml:space="preserve">expected </w:t>
              </w:r>
            </w:ins>
            <w:r w:rsidRPr="00AE43AF">
              <w:rPr>
                <w:rFonts w:ascii="Times New Roman" w:hAnsi="Times New Roman" w:cs="Times New Roman"/>
                <w:sz w:val="20"/>
              </w:rPr>
              <w:t>gross annual or written reinsurance premium, ceded to reinsurer for their share.</w:t>
            </w:r>
          </w:p>
        </w:tc>
      </w:tr>
      <w:tr w:rsidR="00CC0675" w:rsidRPr="001F402D" w:rsidTr="0060471F">
        <w:trPr>
          <w:trHeight w:val="300"/>
        </w:trPr>
        <w:tc>
          <w:tcPr>
            <w:tcW w:w="1101" w:type="dxa"/>
            <w:vMerge/>
            <w:hideMark/>
          </w:tcPr>
          <w:p w:rsidR="00CC0675" w:rsidRPr="001F402D" w:rsidRDefault="00CC0675" w:rsidP="00735A70">
            <w:pPr>
              <w:ind w:right="-1286"/>
            </w:pPr>
          </w:p>
        </w:tc>
        <w:tc>
          <w:tcPr>
            <w:tcW w:w="1984" w:type="dxa"/>
            <w:vMerge/>
            <w:hideMark/>
          </w:tcPr>
          <w:p w:rsidR="00CC0675" w:rsidRPr="001F402D" w:rsidRDefault="00CC0675" w:rsidP="00735A70">
            <w:pPr>
              <w:ind w:right="-1286"/>
            </w:pPr>
          </w:p>
        </w:tc>
        <w:tc>
          <w:tcPr>
            <w:tcW w:w="6237" w:type="dxa"/>
            <w:gridSpan w:val="2"/>
            <w:vMerge/>
            <w:hideMark/>
          </w:tcPr>
          <w:p w:rsidR="00CC0675" w:rsidRPr="001F402D" w:rsidRDefault="00CC0675" w:rsidP="00735A70">
            <w:pPr>
              <w:ind w:right="-1286"/>
            </w:pPr>
          </w:p>
        </w:tc>
      </w:tr>
      <w:tr w:rsidR="00CC0675" w:rsidRPr="001F402D" w:rsidTr="0060471F">
        <w:trPr>
          <w:trHeight w:val="315"/>
        </w:trPr>
        <w:tc>
          <w:tcPr>
            <w:tcW w:w="1101" w:type="dxa"/>
            <w:vMerge/>
            <w:hideMark/>
          </w:tcPr>
          <w:p w:rsidR="00CC0675" w:rsidRPr="001F402D" w:rsidRDefault="00CC0675" w:rsidP="00735A70">
            <w:pPr>
              <w:ind w:right="-1286"/>
            </w:pPr>
          </w:p>
        </w:tc>
        <w:tc>
          <w:tcPr>
            <w:tcW w:w="1984" w:type="dxa"/>
            <w:vMerge/>
            <w:hideMark/>
          </w:tcPr>
          <w:p w:rsidR="00CC0675" w:rsidRPr="001F402D" w:rsidRDefault="00CC0675" w:rsidP="00735A70">
            <w:pPr>
              <w:ind w:right="-1286"/>
            </w:pPr>
          </w:p>
        </w:tc>
        <w:tc>
          <w:tcPr>
            <w:tcW w:w="6237" w:type="dxa"/>
            <w:gridSpan w:val="2"/>
            <w:vMerge/>
            <w:hideMark/>
          </w:tcPr>
          <w:p w:rsidR="00CC0675" w:rsidRPr="001F402D" w:rsidRDefault="00CC0675" w:rsidP="00735A70">
            <w:pPr>
              <w:ind w:right="-1286"/>
            </w:pPr>
          </w:p>
        </w:tc>
      </w:tr>
      <w:tr w:rsidR="00CC0675" w:rsidRPr="001F402D" w:rsidTr="0060471F">
        <w:trPr>
          <w:trHeight w:val="915"/>
        </w:trPr>
        <w:tc>
          <w:tcPr>
            <w:tcW w:w="1101" w:type="dxa"/>
            <w:hideMark/>
          </w:tcPr>
          <w:p w:rsidR="00952A84" w:rsidRDefault="005A61DC" w:rsidP="00735A70">
            <w:pPr>
              <w:ind w:right="-1286"/>
              <w:rPr>
                <w:rFonts w:ascii="Times New Roman" w:hAnsi="Times New Roman" w:cs="Times New Roman"/>
                <w:sz w:val="20"/>
              </w:rPr>
            </w:pPr>
            <w:r w:rsidRPr="00AE43AF">
              <w:rPr>
                <w:rFonts w:ascii="Times New Roman" w:hAnsi="Times New Roman" w:cs="Times New Roman"/>
                <w:sz w:val="20"/>
              </w:rPr>
              <w:t>C</w:t>
            </w:r>
            <w:r w:rsidR="002E54BA" w:rsidRPr="00AE43AF">
              <w:rPr>
                <w:rFonts w:ascii="Times New Roman" w:hAnsi="Times New Roman" w:cs="Times New Roman"/>
                <w:sz w:val="20"/>
              </w:rPr>
              <w:t>01</w:t>
            </w:r>
            <w:ins w:id="96" w:author="Author">
              <w:r w:rsidR="00D47871">
                <w:rPr>
                  <w:rFonts w:ascii="Times New Roman" w:hAnsi="Times New Roman" w:cs="Times New Roman"/>
                  <w:sz w:val="20"/>
                </w:rPr>
                <w:t>4</w:t>
              </w:r>
            </w:ins>
            <w:del w:id="97" w:author="Author">
              <w:r w:rsidR="002E54BA" w:rsidRPr="00AE43AF" w:rsidDel="00D47871">
                <w:rPr>
                  <w:rFonts w:ascii="Times New Roman" w:hAnsi="Times New Roman" w:cs="Times New Roman"/>
                  <w:sz w:val="20"/>
                </w:rPr>
                <w:delText>2</w:delText>
              </w:r>
            </w:del>
            <w:r w:rsidR="002E54BA" w:rsidRPr="00AE43AF">
              <w:rPr>
                <w:rFonts w:ascii="Times New Roman" w:hAnsi="Times New Roman" w:cs="Times New Roman"/>
                <w:sz w:val="20"/>
              </w:rPr>
              <w:t>0</w:t>
            </w:r>
          </w:p>
          <w:p w:rsidR="00CC0675" w:rsidRPr="00AE43AF" w:rsidRDefault="00952A84" w:rsidP="00735A70">
            <w:pPr>
              <w:ind w:right="-1286"/>
              <w:rPr>
                <w:rFonts w:ascii="Times New Roman" w:hAnsi="Times New Roman" w:cs="Times New Roman"/>
                <w:sz w:val="20"/>
              </w:rPr>
            </w:pPr>
            <w:r>
              <w:rPr>
                <w:rFonts w:ascii="Times New Roman" w:hAnsi="Times New Roman" w:cs="Times New Roman"/>
                <w:sz w:val="20"/>
              </w:rPr>
              <w:t>(</w:t>
            </w:r>
            <w:r w:rsidR="00CC0675" w:rsidRPr="00AE43AF">
              <w:rPr>
                <w:rFonts w:ascii="Times New Roman" w:hAnsi="Times New Roman" w:cs="Times New Roman"/>
                <w:sz w:val="20"/>
              </w:rPr>
              <w:t>R1</w:t>
            </w:r>
            <w:r>
              <w:rPr>
                <w:rFonts w:ascii="Times New Roman" w:hAnsi="Times New Roman" w:cs="Times New Roman"/>
                <w:sz w:val="20"/>
              </w:rPr>
              <w:t>)</w:t>
            </w:r>
          </w:p>
        </w:tc>
        <w:tc>
          <w:tcPr>
            <w:tcW w:w="1984" w:type="dxa"/>
            <w:hideMark/>
          </w:tcPr>
          <w:p w:rsidR="00CC0675" w:rsidRPr="00AE43AF" w:rsidRDefault="00CC0675" w:rsidP="00735A70">
            <w:pPr>
              <w:ind w:right="-1286"/>
              <w:rPr>
                <w:rFonts w:ascii="Times New Roman" w:hAnsi="Times New Roman" w:cs="Times New Roman"/>
                <w:sz w:val="20"/>
              </w:rPr>
            </w:pPr>
            <w:r w:rsidRPr="00AE43AF">
              <w:rPr>
                <w:rFonts w:ascii="Times New Roman" w:hAnsi="Times New Roman" w:cs="Times New Roman"/>
                <w:sz w:val="20"/>
              </w:rPr>
              <w:t>Annotations</w:t>
            </w:r>
          </w:p>
        </w:tc>
        <w:tc>
          <w:tcPr>
            <w:tcW w:w="6237" w:type="dxa"/>
            <w:gridSpan w:val="2"/>
            <w:hideMark/>
          </w:tcPr>
          <w:p w:rsidR="00CC0675" w:rsidRPr="00AE43AF" w:rsidRDefault="00CC0675" w:rsidP="00B00AB4">
            <w:pPr>
              <w:ind w:right="175"/>
              <w:rPr>
                <w:rFonts w:ascii="Times New Roman" w:hAnsi="Times New Roman" w:cs="Times New Roman"/>
                <w:sz w:val="20"/>
              </w:rPr>
            </w:pPr>
            <w:r w:rsidRPr="00AE43AF">
              <w:rPr>
                <w:rFonts w:ascii="Times New Roman" w:hAnsi="Times New Roman" w:cs="Times New Roman"/>
                <w:sz w:val="20"/>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2E54BA" w:rsidRPr="0060471F" w:rsidTr="0060471F">
        <w:trPr>
          <w:trHeight w:val="510"/>
        </w:trPr>
        <w:tc>
          <w:tcPr>
            <w:tcW w:w="9322" w:type="dxa"/>
            <w:gridSpan w:val="4"/>
            <w:noWrap/>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b/>
                <w:bCs/>
                <w:iCs/>
                <w:sz w:val="20"/>
                <w:szCs w:val="20"/>
              </w:rPr>
              <w:t>Facultative covers life</w:t>
            </w:r>
          </w:p>
          <w:p w:rsidR="002E54BA" w:rsidRPr="00AE43AF" w:rsidRDefault="002E54BA" w:rsidP="00735A70">
            <w:pPr>
              <w:ind w:right="-1286"/>
              <w:rPr>
                <w:rFonts w:ascii="Times New Roman" w:hAnsi="Times New Roman" w:cs="Times New Roman"/>
                <w:sz w:val="20"/>
                <w:szCs w:val="20"/>
              </w:rPr>
            </w:pPr>
          </w:p>
        </w:tc>
      </w:tr>
      <w:tr w:rsidR="002E54BA" w:rsidRPr="00915E6E" w:rsidTr="0060471F">
        <w:trPr>
          <w:trHeight w:val="315"/>
        </w:trPr>
        <w:tc>
          <w:tcPr>
            <w:tcW w:w="1101" w:type="dxa"/>
            <w:hideMark/>
          </w:tcPr>
          <w:p w:rsidR="00952A84" w:rsidRDefault="00E04072" w:rsidP="00735A70">
            <w:pPr>
              <w:ind w:right="-1286"/>
              <w:rPr>
                <w:rFonts w:ascii="Times New Roman" w:hAnsi="Times New Roman" w:cs="Times New Roman"/>
                <w:sz w:val="20"/>
                <w:szCs w:val="20"/>
              </w:rPr>
            </w:pPr>
            <w:del w:id="98" w:author="Author">
              <w:r w:rsidRPr="00AE43AF" w:rsidDel="003D7234">
                <w:rPr>
                  <w:rFonts w:ascii="Times New Roman" w:hAnsi="Times New Roman" w:cs="Times New Roman"/>
                  <w:sz w:val="20"/>
                  <w:szCs w:val="20"/>
                </w:rPr>
                <w:delText>C</w:delText>
              </w:r>
              <w:r w:rsidR="002E54BA" w:rsidRPr="00AE43AF" w:rsidDel="003D7234">
                <w:rPr>
                  <w:rFonts w:ascii="Times New Roman" w:hAnsi="Times New Roman" w:cs="Times New Roman"/>
                  <w:sz w:val="20"/>
                  <w:szCs w:val="20"/>
                </w:rPr>
                <w:delText>0130</w:delText>
              </w:r>
            </w:del>
            <w:ins w:id="99" w:author="Author">
              <w:r w:rsidR="00D47871">
                <w:rPr>
                  <w:rFonts w:ascii="Times New Roman" w:hAnsi="Times New Roman" w:cs="Times New Roman"/>
                  <w:sz w:val="20"/>
                  <w:szCs w:val="20"/>
                </w:rPr>
                <w:t>Z001</w:t>
              </w:r>
              <w:r w:rsidR="003D7234">
                <w:rPr>
                  <w:rFonts w:ascii="Times New Roman" w:hAnsi="Times New Roman" w:cs="Times New Roman"/>
                  <w:sz w:val="20"/>
                  <w:szCs w:val="20"/>
                </w:rPr>
                <w:t>0</w:t>
              </w:r>
            </w:ins>
          </w:p>
          <w:p w:rsidR="002E54BA" w:rsidRPr="00AE43AF" w:rsidRDefault="00952A84"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A01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Line of business</w:t>
            </w:r>
          </w:p>
        </w:tc>
        <w:tc>
          <w:tcPr>
            <w:tcW w:w="6237" w:type="dxa"/>
            <w:gridSpan w:val="2"/>
            <w:hideMark/>
          </w:tcPr>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Identification of the line of business reported. The following close</w:t>
            </w:r>
            <w:r w:rsidR="00A72D44">
              <w:rPr>
                <w:rFonts w:ascii="Times New Roman" w:hAnsi="Times New Roman" w:cs="Times New Roman"/>
                <w:sz w:val="20"/>
                <w:szCs w:val="20"/>
              </w:rPr>
              <w:t>d</w:t>
            </w:r>
            <w:r w:rsidRPr="00AE43AF">
              <w:rPr>
                <w:rFonts w:ascii="Times New Roman" w:hAnsi="Times New Roman" w:cs="Times New Roman"/>
                <w:sz w:val="20"/>
                <w:szCs w:val="20"/>
              </w:rPr>
              <w:t xml:space="preserve"> list shall be used:</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29</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Health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30</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Insurance with profit participation </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31</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Index-linked and unit-linked insurance </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32</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Other life insurance </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33</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Annuities stemming from non-life insurance contracts and relating to health insurance obligations</w:t>
            </w:r>
          </w:p>
          <w:p w:rsidR="002E54BA" w:rsidRPr="00AE43AF" w:rsidRDefault="00B773F4" w:rsidP="00B773F4">
            <w:pPr>
              <w:ind w:right="175"/>
              <w:rPr>
                <w:rFonts w:ascii="Times New Roman" w:hAnsi="Times New Roman" w:cs="Times New Roman"/>
                <w:sz w:val="20"/>
                <w:szCs w:val="20"/>
              </w:rPr>
            </w:pPr>
            <w:r w:rsidRPr="00AE43AF">
              <w:rPr>
                <w:rFonts w:ascii="Times New Roman" w:hAnsi="Times New Roman" w:cs="Times New Roman"/>
                <w:sz w:val="20"/>
                <w:szCs w:val="20"/>
              </w:rPr>
              <w:t>34</w:t>
            </w:r>
            <w:r w:rsidR="008650CE">
              <w:rPr>
                <w:rFonts w:ascii="Times New Roman" w:hAnsi="Times New Roman" w:cs="Times New Roman"/>
                <w:sz w:val="20"/>
                <w:szCs w:val="20"/>
              </w:rPr>
              <w:t xml:space="preserve"> - </w:t>
            </w:r>
            <w:r w:rsidRPr="00AE43AF">
              <w:rPr>
                <w:rFonts w:ascii="Times New Roman" w:hAnsi="Times New Roman" w:cs="Times New Roman"/>
                <w:sz w:val="20"/>
                <w:szCs w:val="20"/>
              </w:rPr>
              <w:t>Annuities stemming from non-life insurance contracts and relating to insurance obligations other than health insurance obligations</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35</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Health reinsurance</w:t>
            </w:r>
          </w:p>
          <w:p w:rsidR="00030DA3" w:rsidRPr="00AE43AF" w:rsidRDefault="00030DA3" w:rsidP="00030DA3">
            <w:pPr>
              <w:ind w:right="175"/>
              <w:rPr>
                <w:rFonts w:ascii="Times New Roman" w:hAnsi="Times New Roman" w:cs="Times New Roman"/>
                <w:sz w:val="20"/>
                <w:szCs w:val="20"/>
              </w:rPr>
            </w:pPr>
            <w:r w:rsidRPr="00AE43AF">
              <w:rPr>
                <w:rFonts w:ascii="Times New Roman" w:hAnsi="Times New Roman" w:cs="Times New Roman"/>
                <w:sz w:val="20"/>
                <w:szCs w:val="20"/>
              </w:rPr>
              <w:t>36</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Life reinsurance</w:t>
            </w:r>
          </w:p>
        </w:tc>
      </w:tr>
      <w:tr w:rsidR="002E54BA" w:rsidRPr="00915E6E" w:rsidTr="0060471F">
        <w:trPr>
          <w:trHeight w:val="630"/>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w:t>
            </w:r>
            <w:del w:id="100" w:author="Author">
              <w:r w:rsidR="002E54BA" w:rsidRPr="00AE43AF" w:rsidDel="00D47871">
                <w:rPr>
                  <w:rFonts w:ascii="Times New Roman" w:hAnsi="Times New Roman" w:cs="Times New Roman"/>
                  <w:sz w:val="20"/>
                  <w:szCs w:val="20"/>
                </w:rPr>
                <w:delText>4</w:delText>
              </w:r>
            </w:del>
            <w:ins w:id="101" w:author="Author">
              <w:r w:rsidR="00D47871">
                <w:rPr>
                  <w:rFonts w:ascii="Times New Roman" w:hAnsi="Times New Roman" w:cs="Times New Roman"/>
                  <w:sz w:val="20"/>
                  <w:szCs w:val="20"/>
                </w:rPr>
                <w:t>5</w:t>
              </w:r>
            </w:ins>
            <w:r w:rsidR="002E54BA" w:rsidRPr="00AE43AF">
              <w:rPr>
                <w:rFonts w:ascii="Times New Roman" w:hAnsi="Times New Roman" w:cs="Times New Roman"/>
                <w:sz w:val="20"/>
                <w:szCs w:val="20"/>
              </w:rPr>
              <w:t>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A11</w:t>
            </w:r>
            <w:r>
              <w:rPr>
                <w:rFonts w:ascii="Times New Roman" w:hAnsi="Times New Roman" w:cs="Times New Roman"/>
                <w:sz w:val="20"/>
                <w:szCs w:val="20"/>
              </w:rPr>
              <w:t>)</w:t>
            </w:r>
          </w:p>
        </w:tc>
        <w:tc>
          <w:tcPr>
            <w:tcW w:w="1984" w:type="dxa"/>
            <w:hideMark/>
          </w:tcPr>
          <w:p w:rsidR="0021790C" w:rsidRPr="00AE43AF" w:rsidRDefault="002E54BA" w:rsidP="0021790C">
            <w:pPr>
              <w:ind w:right="-1286"/>
              <w:rPr>
                <w:rFonts w:ascii="Times New Roman" w:hAnsi="Times New Roman" w:cs="Times New Roman"/>
                <w:sz w:val="20"/>
                <w:szCs w:val="20"/>
              </w:rPr>
            </w:pPr>
            <w:r w:rsidRPr="00AE43AF">
              <w:rPr>
                <w:rFonts w:ascii="Times New Roman" w:hAnsi="Times New Roman" w:cs="Times New Roman"/>
                <w:sz w:val="20"/>
                <w:szCs w:val="20"/>
              </w:rPr>
              <w:t>Reinsurance</w:t>
            </w:r>
          </w:p>
          <w:p w:rsidR="002E54BA" w:rsidRPr="00AE43AF" w:rsidRDefault="002E54BA" w:rsidP="0021790C">
            <w:pPr>
              <w:ind w:right="-1286"/>
              <w:rPr>
                <w:rFonts w:ascii="Times New Roman" w:hAnsi="Times New Roman" w:cs="Times New Roman"/>
                <w:sz w:val="20"/>
                <w:szCs w:val="20"/>
              </w:rPr>
            </w:pPr>
            <w:r w:rsidRPr="00AE43AF">
              <w:rPr>
                <w:rFonts w:ascii="Times New Roman" w:hAnsi="Times New Roman" w:cs="Times New Roman"/>
                <w:sz w:val="20"/>
                <w:szCs w:val="20"/>
              </w:rPr>
              <w:t>program code</w:t>
            </w:r>
          </w:p>
        </w:tc>
        <w:tc>
          <w:tcPr>
            <w:tcW w:w="6237" w:type="dxa"/>
            <w:gridSpan w:val="2"/>
            <w:hideMark/>
          </w:tcPr>
          <w:p w:rsidR="002E54BA" w:rsidRPr="00AE43AF" w:rsidRDefault="00C64C12" w:rsidP="00D47871">
            <w:pPr>
              <w:ind w:right="175"/>
              <w:rPr>
                <w:rFonts w:ascii="Times New Roman" w:hAnsi="Times New Roman" w:cs="Times New Roman"/>
                <w:sz w:val="20"/>
                <w:szCs w:val="20"/>
              </w:rPr>
            </w:pPr>
            <w:r w:rsidRPr="00AE43AF">
              <w:rPr>
                <w:rFonts w:ascii="Times New Roman" w:hAnsi="Times New Roman" w:cs="Times New Roman"/>
                <w:sz w:val="20"/>
                <w:szCs w:val="20"/>
              </w:rPr>
              <w:t xml:space="preserve">Undertaking specific reinsurance code that links the dominant treaty reinsurance programme which also protects the risk covered by the facultative reinsurance. The Reinsurance program code </w:t>
            </w:r>
            <w:r w:rsidR="00C33C23" w:rsidRPr="003665D6">
              <w:rPr>
                <w:rFonts w:ascii="Times New Roman" w:hAnsi="Times New Roman" w:cs="Times New Roman"/>
                <w:sz w:val="20"/>
                <w:szCs w:val="20"/>
              </w:rPr>
              <w:t>shall</w:t>
            </w:r>
            <w:r w:rsidRPr="00AE43AF">
              <w:rPr>
                <w:rFonts w:ascii="Times New Roman" w:hAnsi="Times New Roman" w:cs="Times New Roman"/>
                <w:sz w:val="20"/>
                <w:szCs w:val="20"/>
              </w:rPr>
              <w:t xml:space="preserve"> be in line with the Reinsurance program code of S.30.03</w:t>
            </w:r>
            <w:del w:id="102" w:author="Author">
              <w:r w:rsidRPr="00AE43AF" w:rsidDel="00D47871">
                <w:rPr>
                  <w:rFonts w:ascii="Times New Roman" w:hAnsi="Times New Roman" w:cs="Times New Roman"/>
                  <w:sz w:val="20"/>
                  <w:szCs w:val="20"/>
                </w:rPr>
                <w:delText>.b</w:delText>
              </w:r>
            </w:del>
            <w:r w:rsidRPr="00AE43AF">
              <w:rPr>
                <w:rFonts w:ascii="Times New Roman" w:hAnsi="Times New Roman" w:cs="Times New Roman"/>
                <w:sz w:val="20"/>
                <w:szCs w:val="20"/>
              </w:rPr>
              <w:t xml:space="preserve"> - Outgoing Reinsurance Program in the next reporting year.</w:t>
            </w:r>
          </w:p>
        </w:tc>
      </w:tr>
      <w:tr w:rsidR="002E54BA" w:rsidRPr="00915E6E" w:rsidTr="0060471F">
        <w:trPr>
          <w:trHeight w:val="1830"/>
        </w:trPr>
        <w:tc>
          <w:tcPr>
            <w:tcW w:w="1101" w:type="dxa"/>
            <w:hideMark/>
          </w:tcPr>
          <w:p w:rsidR="00D6591C" w:rsidRDefault="00D6591C" w:rsidP="00D6591C">
            <w:pPr>
              <w:ind w:right="-1286"/>
              <w:rPr>
                <w:rFonts w:ascii="Times New Roman" w:hAnsi="Times New Roman" w:cs="Times New Roman"/>
                <w:sz w:val="20"/>
                <w:szCs w:val="20"/>
              </w:rPr>
            </w:pPr>
            <w:r w:rsidRPr="00F61A15">
              <w:rPr>
                <w:rFonts w:ascii="Times New Roman" w:hAnsi="Times New Roman" w:cs="Times New Roman"/>
                <w:sz w:val="20"/>
                <w:szCs w:val="20"/>
              </w:rPr>
              <w:t>C01</w:t>
            </w:r>
            <w:ins w:id="103" w:author="Author">
              <w:r w:rsidR="00D47871">
                <w:rPr>
                  <w:rFonts w:ascii="Times New Roman" w:hAnsi="Times New Roman" w:cs="Times New Roman"/>
                  <w:sz w:val="20"/>
                  <w:szCs w:val="20"/>
                </w:rPr>
                <w:t>6</w:t>
              </w:r>
            </w:ins>
            <w:del w:id="104" w:author="Author">
              <w:r w:rsidRPr="00F61A15" w:rsidDel="00D47871">
                <w:rPr>
                  <w:rFonts w:ascii="Times New Roman" w:hAnsi="Times New Roman" w:cs="Times New Roman"/>
                  <w:sz w:val="20"/>
                  <w:szCs w:val="20"/>
                </w:rPr>
                <w:delText>5</w:delText>
              </w:r>
            </w:del>
            <w:r w:rsidRPr="00F61A15">
              <w:rPr>
                <w:rFonts w:ascii="Times New Roman" w:hAnsi="Times New Roman" w:cs="Times New Roman"/>
                <w:sz w:val="20"/>
                <w:szCs w:val="20"/>
              </w:rPr>
              <w:t>0</w:t>
            </w:r>
          </w:p>
          <w:p w:rsidR="002E54BA" w:rsidRPr="00AE43AF" w:rsidRDefault="00D6591C" w:rsidP="00D6591C">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B11</w:t>
            </w:r>
            <w:r>
              <w:rPr>
                <w:rFonts w:ascii="Times New Roman" w:hAnsi="Times New Roman" w:cs="Times New Roman"/>
                <w:sz w:val="20"/>
                <w:szCs w:val="20"/>
              </w:rPr>
              <w:t>)</w:t>
            </w:r>
          </w:p>
        </w:tc>
        <w:tc>
          <w:tcPr>
            <w:tcW w:w="1984" w:type="dxa"/>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Risk identification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For each LOB of 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tc>
      </w:tr>
      <w:tr w:rsidR="002E54BA" w:rsidRPr="00915E6E" w:rsidTr="00AE43AF">
        <w:trPr>
          <w:trHeight w:val="1041"/>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w:t>
            </w:r>
            <w:ins w:id="105" w:author="Author">
              <w:r w:rsidR="00D47871">
                <w:rPr>
                  <w:rFonts w:ascii="Times New Roman" w:hAnsi="Times New Roman" w:cs="Times New Roman"/>
                  <w:sz w:val="20"/>
                  <w:szCs w:val="20"/>
                </w:rPr>
                <w:t>7</w:t>
              </w:r>
            </w:ins>
            <w:del w:id="106" w:author="Author">
              <w:r w:rsidR="002E54BA" w:rsidRPr="00AE43AF" w:rsidDel="00D47871">
                <w:rPr>
                  <w:rFonts w:ascii="Times New Roman" w:hAnsi="Times New Roman" w:cs="Times New Roman"/>
                  <w:sz w:val="20"/>
                  <w:szCs w:val="20"/>
                </w:rPr>
                <w:delText>6</w:delText>
              </w:r>
            </w:del>
            <w:r w:rsidR="002E54BA" w:rsidRPr="00AE43AF">
              <w:rPr>
                <w:rFonts w:ascii="Times New Roman" w:hAnsi="Times New Roman" w:cs="Times New Roman"/>
                <w:sz w:val="20"/>
                <w:szCs w:val="20"/>
              </w:rPr>
              <w:t>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C11</w:t>
            </w:r>
            <w:r>
              <w:rPr>
                <w:rFonts w:ascii="Times New Roman" w:hAnsi="Times New Roman" w:cs="Times New Roman"/>
                <w:sz w:val="20"/>
                <w:szCs w:val="20"/>
              </w:rPr>
              <w:t>)</w:t>
            </w:r>
          </w:p>
        </w:tc>
        <w:tc>
          <w:tcPr>
            <w:tcW w:w="1984" w:type="dxa"/>
            <w:hideMark/>
          </w:tcPr>
          <w:p w:rsidR="0021790C" w:rsidRPr="00A8271E" w:rsidRDefault="002E54BA" w:rsidP="00735A70">
            <w:pPr>
              <w:ind w:right="-1286"/>
              <w:rPr>
                <w:rFonts w:ascii="Times New Roman" w:hAnsi="Times New Roman" w:cs="Times New Roman"/>
                <w:sz w:val="20"/>
                <w:szCs w:val="20"/>
                <w:lang w:val="fr-FR"/>
                <w:rPrChange w:id="107" w:author="Author">
                  <w:rPr>
                    <w:rFonts w:ascii="Times New Roman" w:hAnsi="Times New Roman" w:cs="Times New Roman"/>
                    <w:sz w:val="20"/>
                    <w:szCs w:val="20"/>
                  </w:rPr>
                </w:rPrChange>
              </w:rPr>
            </w:pPr>
            <w:r w:rsidRPr="00A8271E">
              <w:rPr>
                <w:rFonts w:ascii="Times New Roman" w:hAnsi="Times New Roman" w:cs="Times New Roman"/>
                <w:sz w:val="20"/>
                <w:szCs w:val="20"/>
                <w:lang w:val="fr-FR"/>
                <w:rPrChange w:id="108" w:author="Author">
                  <w:rPr>
                    <w:rFonts w:ascii="Times New Roman" w:hAnsi="Times New Roman" w:cs="Times New Roman"/>
                    <w:sz w:val="20"/>
                    <w:szCs w:val="20"/>
                  </w:rPr>
                </w:rPrChange>
              </w:rPr>
              <w:t xml:space="preserve">Facultative </w:t>
            </w:r>
          </w:p>
          <w:p w:rsidR="0021790C" w:rsidRPr="00A8271E" w:rsidRDefault="002E54BA" w:rsidP="00735A70">
            <w:pPr>
              <w:ind w:right="-1286"/>
              <w:rPr>
                <w:rFonts w:ascii="Times New Roman" w:hAnsi="Times New Roman" w:cs="Times New Roman"/>
                <w:sz w:val="20"/>
                <w:szCs w:val="20"/>
                <w:lang w:val="fr-FR"/>
                <w:rPrChange w:id="109" w:author="Author">
                  <w:rPr>
                    <w:rFonts w:ascii="Times New Roman" w:hAnsi="Times New Roman" w:cs="Times New Roman"/>
                    <w:sz w:val="20"/>
                    <w:szCs w:val="20"/>
                  </w:rPr>
                </w:rPrChange>
              </w:rPr>
            </w:pPr>
            <w:r w:rsidRPr="00A8271E">
              <w:rPr>
                <w:rFonts w:ascii="Times New Roman" w:hAnsi="Times New Roman" w:cs="Times New Roman"/>
                <w:sz w:val="20"/>
                <w:szCs w:val="20"/>
                <w:lang w:val="fr-FR"/>
                <w:rPrChange w:id="110" w:author="Author">
                  <w:rPr>
                    <w:rFonts w:ascii="Times New Roman" w:hAnsi="Times New Roman" w:cs="Times New Roman"/>
                    <w:sz w:val="20"/>
                    <w:szCs w:val="20"/>
                  </w:rPr>
                </w:rPrChange>
              </w:rPr>
              <w:t xml:space="preserve">reinsurance </w:t>
            </w:r>
          </w:p>
          <w:p w:rsidR="0021790C" w:rsidRPr="00A8271E" w:rsidRDefault="002E54BA" w:rsidP="00735A70">
            <w:pPr>
              <w:ind w:right="-1286"/>
              <w:rPr>
                <w:rFonts w:ascii="Times New Roman" w:hAnsi="Times New Roman" w:cs="Times New Roman"/>
                <w:sz w:val="20"/>
                <w:szCs w:val="20"/>
                <w:lang w:val="fr-FR"/>
                <w:rPrChange w:id="111" w:author="Author">
                  <w:rPr>
                    <w:rFonts w:ascii="Times New Roman" w:hAnsi="Times New Roman" w:cs="Times New Roman"/>
                    <w:sz w:val="20"/>
                    <w:szCs w:val="20"/>
                  </w:rPr>
                </w:rPrChange>
              </w:rPr>
            </w:pPr>
            <w:r w:rsidRPr="00A8271E">
              <w:rPr>
                <w:rFonts w:ascii="Times New Roman" w:hAnsi="Times New Roman" w:cs="Times New Roman"/>
                <w:sz w:val="20"/>
                <w:szCs w:val="20"/>
                <w:lang w:val="fr-FR"/>
                <w:rPrChange w:id="112" w:author="Author">
                  <w:rPr>
                    <w:rFonts w:ascii="Times New Roman" w:hAnsi="Times New Roman" w:cs="Times New Roman"/>
                    <w:sz w:val="20"/>
                    <w:szCs w:val="20"/>
                  </w:rPr>
                </w:rPrChange>
              </w:rPr>
              <w:t xml:space="preserve">placement </w:t>
            </w:r>
          </w:p>
          <w:p w:rsidR="002E54BA" w:rsidRPr="00A8271E" w:rsidRDefault="002E54BA" w:rsidP="00735A70">
            <w:pPr>
              <w:ind w:right="-1286"/>
              <w:rPr>
                <w:rFonts w:ascii="Times New Roman" w:hAnsi="Times New Roman" w:cs="Times New Roman"/>
                <w:sz w:val="20"/>
                <w:szCs w:val="20"/>
                <w:lang w:val="fr-FR"/>
                <w:rPrChange w:id="113" w:author="Author">
                  <w:rPr>
                    <w:rFonts w:ascii="Times New Roman" w:hAnsi="Times New Roman" w:cs="Times New Roman"/>
                    <w:sz w:val="20"/>
                    <w:szCs w:val="20"/>
                  </w:rPr>
                </w:rPrChange>
              </w:rPr>
            </w:pPr>
            <w:r w:rsidRPr="00A8271E">
              <w:rPr>
                <w:rFonts w:ascii="Times New Roman" w:hAnsi="Times New Roman" w:cs="Times New Roman"/>
                <w:sz w:val="20"/>
                <w:szCs w:val="20"/>
                <w:lang w:val="fr-FR"/>
                <w:rPrChange w:id="114" w:author="Author">
                  <w:rPr>
                    <w:rFonts w:ascii="Times New Roman" w:hAnsi="Times New Roman" w:cs="Times New Roman"/>
                    <w:sz w:val="20"/>
                    <w:szCs w:val="20"/>
                  </w:rPr>
                </w:rPrChange>
              </w:rPr>
              <w:t>identification code</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A sequential number which is unique for the risk, assigned to each facultative reinsurance placement by the undertaking.</w:t>
            </w:r>
          </w:p>
        </w:tc>
      </w:tr>
      <w:tr w:rsidR="002E54BA" w:rsidRPr="00915E6E" w:rsidTr="0060471F">
        <w:trPr>
          <w:trHeight w:val="1578"/>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w:t>
            </w:r>
            <w:ins w:id="115" w:author="Author">
              <w:r w:rsidR="00D47871">
                <w:rPr>
                  <w:rFonts w:ascii="Times New Roman" w:hAnsi="Times New Roman" w:cs="Times New Roman"/>
                  <w:sz w:val="20"/>
                  <w:szCs w:val="20"/>
                </w:rPr>
                <w:t>8</w:t>
              </w:r>
            </w:ins>
            <w:del w:id="116" w:author="Author">
              <w:r w:rsidR="002E54BA" w:rsidRPr="00AE43AF" w:rsidDel="00D47871">
                <w:rPr>
                  <w:rFonts w:ascii="Times New Roman" w:hAnsi="Times New Roman" w:cs="Times New Roman"/>
                  <w:sz w:val="20"/>
                  <w:szCs w:val="20"/>
                </w:rPr>
                <w:delText>7</w:delText>
              </w:r>
            </w:del>
            <w:r w:rsidR="002E54BA" w:rsidRPr="00AE43AF">
              <w:rPr>
                <w:rFonts w:ascii="Times New Roman" w:hAnsi="Times New Roman" w:cs="Times New Roman"/>
                <w:sz w:val="20"/>
                <w:szCs w:val="20"/>
              </w:rPr>
              <w:t>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D11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 reinsurer</w:t>
            </w:r>
          </w:p>
        </w:tc>
        <w:tc>
          <w:tcPr>
            <w:tcW w:w="6237" w:type="dxa"/>
            <w:gridSpan w:val="2"/>
            <w:hideMark/>
          </w:tcPr>
          <w:p w:rsidR="00E04072" w:rsidRPr="00D607FD" w:rsidDel="00D47871" w:rsidRDefault="00E04072" w:rsidP="00E04072">
            <w:pPr>
              <w:ind w:right="175"/>
              <w:rPr>
                <w:del w:id="117" w:author="Autho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reinsurer </w:t>
            </w:r>
            <w:r w:rsidRPr="00D607FD">
              <w:rPr>
                <w:rFonts w:ascii="Times New Roman" w:hAnsi="Times New Roman" w:cs="Times New Roman"/>
                <w:sz w:val="20"/>
                <w:szCs w:val="20"/>
              </w:rPr>
              <w:t>by this order of priority</w:t>
            </w:r>
            <w:del w:id="118" w:author="Author">
              <w:r w:rsidRPr="00D607FD" w:rsidDel="000E4F2C">
                <w:rPr>
                  <w:rFonts w:ascii="Times New Roman" w:hAnsi="Times New Roman" w:cs="Times New Roman"/>
                  <w:sz w:val="20"/>
                  <w:szCs w:val="20"/>
                </w:rPr>
                <w:delText xml:space="preserve"> if existent</w:delText>
              </w:r>
            </w:del>
            <w:r w:rsidRPr="00D607FD">
              <w:rPr>
                <w:rFonts w:ascii="Times New Roman" w:eastAsia="Times New Roman" w:hAnsi="Times New Roman" w:cs="Times New Roman"/>
                <w:sz w:val="20"/>
                <w:szCs w:val="20"/>
                <w:lang w:eastAsia="en-GB"/>
              </w:rPr>
              <w:t xml:space="preserve">: </w:t>
            </w:r>
            <w:r w:rsidRPr="00D607FD">
              <w:rPr>
                <w:rFonts w:ascii="Times New Roman" w:eastAsia="Times New Roman" w:hAnsi="Times New Roman" w:cs="Times New Roman"/>
                <w:sz w:val="20"/>
                <w:szCs w:val="20"/>
                <w:lang w:eastAsia="en-GB"/>
              </w:rPr>
              <w:br/>
              <w:t xml:space="preserve">- Legal Entity Identifier (LEI); </w:t>
            </w:r>
            <w:r w:rsidRPr="00D607FD">
              <w:rPr>
                <w:rFonts w:ascii="Times New Roman" w:eastAsia="Times New Roman" w:hAnsi="Times New Roman" w:cs="Times New Roman"/>
                <w:sz w:val="20"/>
                <w:szCs w:val="20"/>
                <w:lang w:eastAsia="en-GB"/>
              </w:rPr>
              <w:br/>
            </w:r>
            <w:del w:id="119" w:author="Author">
              <w:r w:rsidRPr="00D607FD" w:rsidDel="00D47871">
                <w:rPr>
                  <w:rFonts w:ascii="Times New Roman" w:eastAsia="Times New Roman" w:hAnsi="Times New Roman" w:cs="Times New Roman"/>
                  <w:sz w:val="20"/>
                  <w:szCs w:val="20"/>
                  <w:lang w:eastAsia="en-GB"/>
                </w:rPr>
                <w:delText>- Code as published by EIOPA;</w:delText>
              </w:r>
            </w:del>
          </w:p>
          <w:p w:rsidR="00E04072" w:rsidRDefault="00E04072" w:rsidP="00E04072">
            <w:pPr>
              <w:ind w:right="175"/>
              <w:rPr>
                <w:ins w:id="120" w:author="Author"/>
                <w:rFonts w:ascii="Times New Roman" w:eastAsia="Times New Roman" w:hAnsi="Times New Roman" w:cs="Times New Roman"/>
                <w:sz w:val="20"/>
                <w:szCs w:val="20"/>
                <w:lang w:eastAsia="en-GB"/>
              </w:rPr>
            </w:pPr>
            <w:r w:rsidRPr="00D607FD">
              <w:rPr>
                <w:rFonts w:ascii="Times New Roman" w:eastAsia="Times New Roman" w:hAnsi="Times New Roman" w:cs="Times New Roman"/>
                <w:sz w:val="20"/>
                <w:szCs w:val="20"/>
                <w:lang w:eastAsia="en-GB"/>
              </w:rPr>
              <w:t>- Specific code attributed by the undertaking</w:t>
            </w:r>
            <w:del w:id="121" w:author="Author">
              <w:r w:rsidRPr="00AE43AF" w:rsidDel="000E4F2C">
                <w:rPr>
                  <w:rFonts w:ascii="Times New Roman" w:eastAsia="Times New Roman" w:hAnsi="Times New Roman" w:cs="Times New Roman"/>
                  <w:sz w:val="20"/>
                  <w:szCs w:val="20"/>
                  <w:lang w:eastAsia="en-GB"/>
                </w:rPr>
                <w:delText xml:space="preserve"> (if none of the above are available)</w:delText>
              </w:r>
            </w:del>
          </w:p>
          <w:p w:rsidR="00473D91" w:rsidRDefault="00473D91" w:rsidP="00E04072">
            <w:pPr>
              <w:ind w:right="175"/>
              <w:rPr>
                <w:ins w:id="122" w:author="Author"/>
                <w:rFonts w:ascii="Times New Roman" w:eastAsia="Times New Roman" w:hAnsi="Times New Roman" w:cs="Times New Roman"/>
                <w:sz w:val="20"/>
                <w:szCs w:val="20"/>
                <w:lang w:eastAsia="en-GB"/>
              </w:rPr>
            </w:pPr>
          </w:p>
          <w:p w:rsidR="00473D91" w:rsidRPr="00AE43AF" w:rsidRDefault="00473D91" w:rsidP="00E04072">
            <w:pPr>
              <w:ind w:right="175"/>
              <w:rPr>
                <w:rFonts w:ascii="Times New Roman" w:eastAsia="Times New Roman" w:hAnsi="Times New Roman" w:cs="Times New Roman"/>
                <w:sz w:val="20"/>
                <w:szCs w:val="20"/>
                <w:lang w:eastAsia="en-GB"/>
              </w:rPr>
            </w:pPr>
            <w:ins w:id="123" w:author="Autho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reinsurer and should not overlap with any other code, attributed by the undertaking or LEI code.</w:t>
              </w:r>
            </w:ins>
          </w:p>
          <w:p w:rsidR="002E54BA" w:rsidRPr="00AE43AF" w:rsidRDefault="002E54BA" w:rsidP="00B00AB4">
            <w:pPr>
              <w:ind w:right="175"/>
              <w:rPr>
                <w:rFonts w:ascii="Times New Roman" w:hAnsi="Times New Roman" w:cs="Times New Roman"/>
                <w:sz w:val="20"/>
                <w:szCs w:val="20"/>
              </w:rPr>
            </w:pPr>
          </w:p>
        </w:tc>
      </w:tr>
      <w:tr w:rsidR="00D47871" w:rsidRPr="0060471F" w:rsidTr="00D12914">
        <w:trPr>
          <w:trHeight w:val="1181"/>
          <w:ins w:id="124" w:author="Author"/>
        </w:trPr>
        <w:tc>
          <w:tcPr>
            <w:tcW w:w="1101" w:type="dxa"/>
          </w:tcPr>
          <w:p w:rsidR="00D47871" w:rsidRPr="00AE43AF" w:rsidRDefault="00D47871" w:rsidP="00D47871">
            <w:pPr>
              <w:ind w:right="-1286"/>
              <w:rPr>
                <w:ins w:id="125" w:author="Author"/>
                <w:rFonts w:ascii="Times New Roman" w:hAnsi="Times New Roman" w:cs="Times New Roman"/>
                <w:sz w:val="20"/>
                <w:szCs w:val="20"/>
              </w:rPr>
            </w:pPr>
            <w:ins w:id="126" w:author="Author">
              <w:r w:rsidRPr="00AE43AF">
                <w:rPr>
                  <w:rFonts w:ascii="Times New Roman" w:hAnsi="Times New Roman" w:cs="Times New Roman"/>
                  <w:sz w:val="20"/>
                  <w:szCs w:val="20"/>
                </w:rPr>
                <w:t>C0</w:t>
              </w:r>
              <w:r>
                <w:rPr>
                  <w:rFonts w:ascii="Times New Roman" w:hAnsi="Times New Roman" w:cs="Times New Roman"/>
                  <w:sz w:val="20"/>
                  <w:szCs w:val="20"/>
                </w:rPr>
                <w:t>19</w:t>
              </w:r>
              <w:r w:rsidRPr="00AE43AF">
                <w:rPr>
                  <w:rFonts w:ascii="Times New Roman" w:hAnsi="Times New Roman" w:cs="Times New Roman"/>
                  <w:sz w:val="20"/>
                  <w:szCs w:val="20"/>
                </w:rPr>
                <w:t>0</w:t>
              </w:r>
            </w:ins>
          </w:p>
        </w:tc>
        <w:tc>
          <w:tcPr>
            <w:tcW w:w="1984" w:type="dxa"/>
          </w:tcPr>
          <w:p w:rsidR="00D47871" w:rsidRPr="00AE43AF" w:rsidRDefault="00D47871" w:rsidP="00D12914">
            <w:pPr>
              <w:ind w:right="-1286"/>
              <w:rPr>
                <w:ins w:id="127" w:author="Author"/>
                <w:rFonts w:ascii="Times New Roman" w:hAnsi="Times New Roman" w:cs="Times New Roman"/>
                <w:sz w:val="20"/>
                <w:szCs w:val="20"/>
              </w:rPr>
            </w:pPr>
            <w:ins w:id="128" w:author="Author">
              <w:r w:rsidRPr="00AE43AF">
                <w:rPr>
                  <w:rFonts w:ascii="Times New Roman" w:hAnsi="Times New Roman" w:cs="Times New Roman"/>
                  <w:sz w:val="20"/>
                  <w:szCs w:val="20"/>
                </w:rPr>
                <w:t xml:space="preserve">Type of code </w:t>
              </w:r>
            </w:ins>
          </w:p>
          <w:p w:rsidR="00D47871" w:rsidRPr="00AE43AF" w:rsidRDefault="00D47871" w:rsidP="00D12914">
            <w:pPr>
              <w:ind w:right="-1286"/>
              <w:rPr>
                <w:ins w:id="129" w:author="Author"/>
                <w:rFonts w:ascii="Times New Roman" w:hAnsi="Times New Roman" w:cs="Times New Roman"/>
                <w:sz w:val="20"/>
                <w:szCs w:val="20"/>
              </w:rPr>
            </w:pPr>
            <w:ins w:id="130" w:author="Author">
              <w:r w:rsidRPr="00AE43AF">
                <w:rPr>
                  <w:rFonts w:ascii="Times New Roman" w:hAnsi="Times New Roman" w:cs="Times New Roman"/>
                  <w:sz w:val="20"/>
                  <w:szCs w:val="20"/>
                </w:rPr>
                <w:t>reinsurer</w:t>
              </w:r>
            </w:ins>
          </w:p>
        </w:tc>
        <w:tc>
          <w:tcPr>
            <w:tcW w:w="6237" w:type="dxa"/>
            <w:gridSpan w:val="2"/>
          </w:tcPr>
          <w:p w:rsidR="00D47871" w:rsidRPr="00443543" w:rsidRDefault="00D47871" w:rsidP="00D12914">
            <w:pPr>
              <w:rPr>
                <w:ins w:id="131" w:author="Author"/>
                <w:rFonts w:ascii="Times New Roman" w:hAnsi="Times New Roman" w:cs="Times New Roman"/>
                <w:sz w:val="20"/>
                <w:szCs w:val="20"/>
              </w:rPr>
            </w:pPr>
            <w:ins w:id="132" w:author="Author">
              <w:r w:rsidRPr="00AE43AF">
                <w:rPr>
                  <w:rFonts w:ascii="Times New Roman" w:eastAsia="Times New Roman" w:hAnsi="Times New Roman" w:cs="Times New Roman"/>
                  <w:color w:val="000000"/>
                  <w:sz w:val="20"/>
                  <w:szCs w:val="20"/>
                  <w:lang w:eastAsia="en-GB"/>
                </w:rPr>
                <w:t>Identification of the code used in item “Code reinsurer”</w:t>
              </w:r>
              <w:r w:rsidRPr="00443543">
                <w:rPr>
                  <w:rFonts w:ascii="Times New Roman" w:hAnsi="Times New Roman" w:cs="Times New Roman"/>
                  <w:sz w:val="20"/>
                  <w:szCs w:val="20"/>
                </w:rPr>
                <w:t xml:space="preserve"> The following close</w:t>
              </w:r>
              <w:r>
                <w:rPr>
                  <w:rFonts w:ascii="Times New Roman" w:hAnsi="Times New Roman" w:cs="Times New Roman"/>
                  <w:sz w:val="20"/>
                  <w:szCs w:val="20"/>
                </w:rPr>
                <w:t>d</w:t>
              </w:r>
              <w:r w:rsidRPr="00443543">
                <w:rPr>
                  <w:rFonts w:ascii="Times New Roman" w:hAnsi="Times New Roman" w:cs="Times New Roman"/>
                  <w:sz w:val="20"/>
                  <w:szCs w:val="20"/>
                </w:rPr>
                <w:t xml:space="preserve"> list shall be used:</w:t>
              </w:r>
            </w:ins>
          </w:p>
          <w:p w:rsidR="00D47871" w:rsidRPr="00AE43AF" w:rsidRDefault="00D47871" w:rsidP="00D12914">
            <w:pPr>
              <w:ind w:right="175"/>
              <w:rPr>
                <w:ins w:id="133" w:author="Author"/>
                <w:rFonts w:ascii="Times New Roman" w:hAnsi="Times New Roman" w:cs="Times New Roman"/>
                <w:sz w:val="20"/>
                <w:szCs w:val="20"/>
                <w:lang w:val="pt-PT"/>
              </w:rPr>
            </w:pPr>
            <w:ins w:id="134" w:author="Author">
              <w:r w:rsidRPr="00AE43AF">
                <w:rPr>
                  <w:rFonts w:ascii="Times New Roman" w:eastAsia="Times New Roman" w:hAnsi="Times New Roman" w:cs="Times New Roman"/>
                  <w:color w:val="000000"/>
                  <w:sz w:val="20"/>
                  <w:szCs w:val="20"/>
                  <w:lang w:val="pt-PT" w:eastAsia="en-GB"/>
                </w:rPr>
                <w:t xml:space="preserve">1 - LEI </w:t>
              </w:r>
              <w:r w:rsidRPr="00AE43AF">
                <w:rPr>
                  <w:rFonts w:ascii="Times New Roman" w:eastAsia="Times New Roman" w:hAnsi="Times New Roman" w:cs="Times New Roman"/>
                  <w:color w:val="000000"/>
                  <w:sz w:val="20"/>
                  <w:szCs w:val="20"/>
                  <w:lang w:val="pt-PT" w:eastAsia="en-GB"/>
                </w:rPr>
                <w:br/>
              </w:r>
              <w:r>
                <w:rPr>
                  <w:rFonts w:ascii="Times New Roman" w:eastAsia="Times New Roman" w:hAnsi="Times New Roman" w:cs="Times New Roman"/>
                  <w:color w:val="000000"/>
                  <w:sz w:val="20"/>
                  <w:szCs w:val="20"/>
                  <w:lang w:val="pt-PT" w:eastAsia="en-GB"/>
                </w:rPr>
                <w:t xml:space="preserve">2 </w:t>
              </w:r>
              <w:r w:rsidRPr="00AE43AF">
                <w:rPr>
                  <w:rFonts w:ascii="Times New Roman" w:eastAsia="Times New Roman" w:hAnsi="Times New Roman" w:cs="Times New Roman"/>
                  <w:color w:val="000000"/>
                  <w:sz w:val="20"/>
                  <w:szCs w:val="20"/>
                  <w:lang w:val="pt-PT" w:eastAsia="en-GB"/>
                </w:rPr>
                <w:t>- Specific code</w:t>
              </w:r>
            </w:ins>
          </w:p>
        </w:tc>
      </w:tr>
      <w:tr w:rsidR="002E54BA" w:rsidRPr="00915E6E" w:rsidTr="0060471F">
        <w:trPr>
          <w:trHeight w:val="315"/>
        </w:trPr>
        <w:tc>
          <w:tcPr>
            <w:tcW w:w="1101" w:type="dxa"/>
            <w:hideMark/>
          </w:tcPr>
          <w:p w:rsidR="00D6591C" w:rsidRDefault="00D47871" w:rsidP="00735A70">
            <w:pPr>
              <w:ind w:right="-1286"/>
              <w:rPr>
                <w:rFonts w:ascii="Times New Roman" w:hAnsi="Times New Roman" w:cs="Times New Roman"/>
                <w:sz w:val="20"/>
                <w:szCs w:val="20"/>
              </w:rPr>
            </w:pPr>
            <w:ins w:id="135" w:author="Author">
              <w:r>
                <w:rPr>
                  <w:rFonts w:ascii="Times New Roman" w:hAnsi="Times New Roman" w:cs="Times New Roman"/>
                  <w:sz w:val="20"/>
                  <w:szCs w:val="20"/>
                </w:rPr>
                <w:t>C02</w:t>
              </w:r>
            </w:ins>
            <w:del w:id="136" w:author="Author">
              <w:r w:rsidR="00E04072" w:rsidRPr="00AE43AF" w:rsidDel="00D47871">
                <w:rPr>
                  <w:rFonts w:ascii="Times New Roman" w:hAnsi="Times New Roman" w:cs="Times New Roman"/>
                  <w:sz w:val="20"/>
                  <w:szCs w:val="20"/>
                </w:rPr>
                <w:delText>C</w:delText>
              </w:r>
              <w:r w:rsidR="002E54BA" w:rsidRPr="00AE43AF" w:rsidDel="00D47871">
                <w:rPr>
                  <w:rFonts w:ascii="Times New Roman" w:hAnsi="Times New Roman" w:cs="Times New Roman"/>
                  <w:sz w:val="20"/>
                  <w:szCs w:val="20"/>
                </w:rPr>
                <w:delText>018</w:delText>
              </w:r>
            </w:del>
            <w:ins w:id="137" w:author="Author">
              <w:r>
                <w:rPr>
                  <w:rFonts w:ascii="Times New Roman" w:hAnsi="Times New Roman" w:cs="Times New Roman"/>
                  <w:sz w:val="20"/>
                  <w:szCs w:val="20"/>
                </w:rPr>
                <w:t>0</w:t>
              </w:r>
            </w:ins>
            <w:r w:rsidR="002E54BA" w:rsidRPr="00AE43AF">
              <w:rPr>
                <w:rFonts w:ascii="Times New Roman" w:hAnsi="Times New Roman" w:cs="Times New Roman"/>
                <w:sz w:val="20"/>
                <w:szCs w:val="20"/>
              </w:rPr>
              <w:t>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K11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 broker</w:t>
            </w:r>
          </w:p>
        </w:tc>
        <w:tc>
          <w:tcPr>
            <w:tcW w:w="6237" w:type="dxa"/>
            <w:gridSpan w:val="2"/>
            <w:hideMark/>
          </w:tcPr>
          <w:p w:rsidR="00E04072" w:rsidRPr="00AE43AF" w:rsidRDefault="00E04072" w:rsidP="00E04072">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broker by this order of priority</w:t>
            </w:r>
            <w:del w:id="138" w:author="Author">
              <w:r w:rsidRPr="00AE43AF" w:rsidDel="000E4F2C">
                <w:rPr>
                  <w:rFonts w:ascii="Times New Roman" w:hAnsi="Times New Roman" w:cs="Times New Roman"/>
                  <w:sz w:val="20"/>
                  <w:szCs w:val="20"/>
                </w:rPr>
                <w:delText xml:space="preserve"> if exi</w:delText>
              </w:r>
              <w:r w:rsidRPr="00AE43AF" w:rsidDel="00246B80">
                <w:rPr>
                  <w:rFonts w:ascii="Times New Roman" w:hAnsi="Times New Roman" w:cs="Times New Roman"/>
                  <w:sz w:val="20"/>
                  <w:szCs w:val="20"/>
                </w:rPr>
                <w:delText>stent</w:delText>
              </w:r>
            </w:del>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Specific code attributed by the undertaking</w:t>
            </w:r>
            <w:del w:id="139" w:author="Author">
              <w:r w:rsidRPr="00AE43AF" w:rsidDel="000E4F2C">
                <w:rPr>
                  <w:rFonts w:ascii="Times New Roman" w:eastAsia="Times New Roman" w:hAnsi="Times New Roman" w:cs="Times New Roman"/>
                  <w:sz w:val="20"/>
                  <w:szCs w:val="20"/>
                  <w:lang w:eastAsia="en-GB"/>
                </w:rPr>
                <w:delText xml:space="preserve"> (if none of the above are available)</w:delText>
              </w:r>
            </w:del>
          </w:p>
          <w:p w:rsidR="00E04072" w:rsidRDefault="00E04072" w:rsidP="00E04072">
            <w:pPr>
              <w:ind w:right="-1286"/>
              <w:rPr>
                <w:ins w:id="140" w:author="Author"/>
                <w:rFonts w:ascii="Times New Roman" w:hAnsi="Times New Roman" w:cs="Times New Roman"/>
                <w:sz w:val="20"/>
                <w:szCs w:val="20"/>
              </w:rPr>
            </w:pPr>
          </w:p>
          <w:p w:rsidR="00473D91" w:rsidRDefault="00473D91" w:rsidP="00473D91">
            <w:pPr>
              <w:ind w:right="175"/>
              <w:rPr>
                <w:ins w:id="141" w:author="Author"/>
                <w:rFonts w:ascii="Times New Roman" w:eastAsia="Times New Roman" w:hAnsi="Times New Roman" w:cs="Times New Roman"/>
                <w:sz w:val="20"/>
                <w:szCs w:val="20"/>
                <w:lang w:eastAsia="en-GB"/>
              </w:rPr>
            </w:pPr>
            <w:ins w:id="142" w:author="Autho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xml:space="preserve">, </w:t>
              </w:r>
              <w:bookmarkStart w:id="143" w:name="_GoBack"/>
              <w:bookmarkEnd w:id="143"/>
              <w:r>
                <w:rPr>
                  <w:rFonts w:ascii="Times New Roman" w:eastAsia="Times New Roman" w:hAnsi="Times New Roman" w:cs="Times New Roman"/>
                  <w:sz w:val="20"/>
                  <w:szCs w:val="20"/>
                  <w:lang w:eastAsia="en-GB"/>
                </w:rPr>
                <w:t>the code should be unique for the specific broker and should not overlap with any other code, attributed by the undertaking or LEI code.</w:t>
              </w:r>
            </w:ins>
          </w:p>
          <w:p w:rsidR="00473D91" w:rsidRPr="00AE43AF" w:rsidRDefault="00473D91" w:rsidP="00E04072">
            <w:pPr>
              <w:ind w:right="-1286"/>
              <w:rPr>
                <w:rFonts w:ascii="Times New Roman" w:hAnsi="Times New Roman" w:cs="Times New Roman"/>
                <w:sz w:val="20"/>
                <w:szCs w:val="20"/>
              </w:rPr>
            </w:pPr>
          </w:p>
          <w:p w:rsidR="002E54BA" w:rsidRPr="00AE43AF" w:rsidRDefault="00E04072" w:rsidP="00E04072">
            <w:pPr>
              <w:ind w:right="175"/>
              <w:rPr>
                <w:rFonts w:ascii="Times New Roman" w:hAnsi="Times New Roman" w:cs="Times New Roman"/>
                <w:sz w:val="20"/>
                <w:szCs w:val="20"/>
              </w:rPr>
            </w:pPr>
            <w:r w:rsidRPr="00AE43AF">
              <w:rPr>
                <w:rFonts w:ascii="Times New Roman" w:hAnsi="Times New Roman" w:cs="Times New Roman"/>
                <w:sz w:val="20"/>
                <w:szCs w:val="20"/>
              </w:rPr>
              <w:t>If more than one broker was involved in the reinsurance placement only the dominant broker is required.</w:t>
            </w:r>
          </w:p>
        </w:tc>
      </w:tr>
      <w:tr w:rsidR="00D47871" w:rsidRPr="00915E6E" w:rsidTr="00D12914">
        <w:trPr>
          <w:trHeight w:val="764"/>
          <w:ins w:id="144" w:author="Author"/>
        </w:trPr>
        <w:tc>
          <w:tcPr>
            <w:tcW w:w="1101" w:type="dxa"/>
          </w:tcPr>
          <w:p w:rsidR="00D47871" w:rsidRPr="00AE43AF" w:rsidRDefault="00D47871" w:rsidP="00D47871">
            <w:pPr>
              <w:ind w:right="-1286"/>
              <w:rPr>
                <w:ins w:id="145" w:author="Author"/>
                <w:rFonts w:ascii="Times New Roman" w:hAnsi="Times New Roman" w:cs="Times New Roman"/>
                <w:sz w:val="20"/>
                <w:szCs w:val="20"/>
              </w:rPr>
            </w:pPr>
            <w:ins w:id="146" w:author="Author">
              <w:r w:rsidRPr="00AE43AF">
                <w:rPr>
                  <w:rFonts w:ascii="Times New Roman" w:hAnsi="Times New Roman" w:cs="Times New Roman"/>
                  <w:sz w:val="20"/>
                  <w:szCs w:val="20"/>
                </w:rPr>
                <w:t>C0</w:t>
              </w:r>
              <w:r>
                <w:rPr>
                  <w:rFonts w:ascii="Times New Roman" w:hAnsi="Times New Roman" w:cs="Times New Roman"/>
                  <w:sz w:val="20"/>
                  <w:szCs w:val="20"/>
                </w:rPr>
                <w:t>21</w:t>
              </w:r>
              <w:r w:rsidRPr="00AE43AF">
                <w:rPr>
                  <w:rFonts w:ascii="Times New Roman" w:hAnsi="Times New Roman" w:cs="Times New Roman"/>
                  <w:sz w:val="20"/>
                  <w:szCs w:val="20"/>
                </w:rPr>
                <w:t>0</w:t>
              </w:r>
            </w:ins>
          </w:p>
        </w:tc>
        <w:tc>
          <w:tcPr>
            <w:tcW w:w="1984" w:type="dxa"/>
          </w:tcPr>
          <w:p w:rsidR="00D47871" w:rsidRPr="00AE43AF" w:rsidRDefault="00D47871" w:rsidP="00D12914">
            <w:pPr>
              <w:ind w:right="-1286"/>
              <w:rPr>
                <w:ins w:id="147" w:author="Author"/>
                <w:rFonts w:ascii="Times New Roman" w:hAnsi="Times New Roman" w:cs="Times New Roman"/>
                <w:sz w:val="20"/>
                <w:szCs w:val="20"/>
              </w:rPr>
            </w:pPr>
            <w:ins w:id="148" w:author="Author">
              <w:r w:rsidRPr="00AE43AF">
                <w:rPr>
                  <w:rFonts w:ascii="Times New Roman" w:hAnsi="Times New Roman" w:cs="Times New Roman"/>
                  <w:sz w:val="20"/>
                  <w:szCs w:val="20"/>
                </w:rPr>
                <w:t>Type of code broker</w:t>
              </w:r>
            </w:ins>
          </w:p>
        </w:tc>
        <w:tc>
          <w:tcPr>
            <w:tcW w:w="6237" w:type="dxa"/>
            <w:gridSpan w:val="2"/>
          </w:tcPr>
          <w:p w:rsidR="00D47871" w:rsidRPr="00AE43AF" w:rsidRDefault="00D47871" w:rsidP="00D12914">
            <w:pPr>
              <w:ind w:right="175"/>
              <w:rPr>
                <w:ins w:id="149" w:author="Author"/>
                <w:rFonts w:ascii="Times New Roman" w:hAnsi="Times New Roman" w:cs="Times New Roman"/>
                <w:sz w:val="20"/>
                <w:szCs w:val="20"/>
              </w:rPr>
            </w:pPr>
            <w:ins w:id="150" w:author="Author">
              <w:r w:rsidRPr="00AE43AF">
                <w:rPr>
                  <w:rFonts w:ascii="Times New Roman" w:eastAsia="Times New Roman" w:hAnsi="Times New Roman" w:cs="Times New Roman"/>
                  <w:color w:val="000000"/>
                  <w:sz w:val="20"/>
                  <w:szCs w:val="20"/>
                  <w:lang w:eastAsia="en-GB"/>
                </w:rPr>
                <w:t>Identification of the code used in item “Code broker”:</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AE43AF">
                <w:rPr>
                  <w:rFonts w:ascii="Times New Roman" w:eastAsia="Times New Roman" w:hAnsi="Times New Roman" w:cs="Times New Roman"/>
                  <w:color w:val="000000"/>
                  <w:sz w:val="20"/>
                  <w:szCs w:val="20"/>
                  <w:lang w:eastAsia="en-GB"/>
                </w:rPr>
                <w:t xml:space="preserve">- LEI </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Pr="00AE43AF">
                <w:rPr>
                  <w:rFonts w:ascii="Times New Roman" w:eastAsia="Times New Roman" w:hAnsi="Times New Roman" w:cs="Times New Roman"/>
                  <w:color w:val="000000"/>
                  <w:sz w:val="20"/>
                  <w:szCs w:val="20"/>
                  <w:lang w:eastAsia="en-GB"/>
                </w:rPr>
                <w:t>- Specific code</w:t>
              </w:r>
            </w:ins>
          </w:p>
        </w:tc>
      </w:tr>
      <w:tr w:rsidR="002E54BA" w:rsidRPr="00915E6E" w:rsidTr="0060471F">
        <w:trPr>
          <w:trHeight w:val="315"/>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w:t>
            </w:r>
            <w:del w:id="151" w:author="Author">
              <w:r w:rsidR="002E54BA" w:rsidRPr="00AE43AF" w:rsidDel="00D47871">
                <w:rPr>
                  <w:rFonts w:ascii="Times New Roman" w:hAnsi="Times New Roman" w:cs="Times New Roman"/>
                  <w:sz w:val="20"/>
                  <w:szCs w:val="20"/>
                </w:rPr>
                <w:delText>19</w:delText>
              </w:r>
            </w:del>
            <w:ins w:id="152" w:author="Author">
              <w:r w:rsidR="00D47871">
                <w:rPr>
                  <w:rFonts w:ascii="Times New Roman" w:hAnsi="Times New Roman" w:cs="Times New Roman"/>
                  <w:sz w:val="20"/>
                  <w:szCs w:val="20"/>
                </w:rPr>
                <w:t>22</w:t>
              </w:r>
            </w:ins>
            <w:r w:rsidR="002E54BA" w:rsidRPr="00AE43AF">
              <w:rPr>
                <w:rFonts w:ascii="Times New Roman" w:hAnsi="Times New Roman" w:cs="Times New Roman"/>
                <w:sz w:val="20"/>
                <w:szCs w:val="20"/>
              </w:rPr>
              <w:t>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M11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Activity code broker</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Representing the activities of the broker involved, as considered by the undertaking. </w:t>
            </w:r>
            <w:r w:rsidR="00C64C12" w:rsidRPr="00AE43AF">
              <w:rPr>
                <w:rFonts w:ascii="Times New Roman" w:hAnsi="Times New Roman" w:cs="Times New Roman"/>
                <w:sz w:val="20"/>
                <w:szCs w:val="20"/>
              </w:rPr>
              <w:t>In case the activities are combined all activities must be mentioned</w:t>
            </w:r>
            <w:r w:rsidR="00E04072" w:rsidRPr="00AE43AF">
              <w:rPr>
                <w:rFonts w:ascii="Times New Roman" w:hAnsi="Times New Roman" w:cs="Times New Roman"/>
                <w:sz w:val="20"/>
                <w:szCs w:val="20"/>
              </w:rPr>
              <w:t xml:space="preserve"> separated be a “,”</w:t>
            </w:r>
            <w:proofErr w:type="gramStart"/>
            <w:r w:rsidR="00E04072" w:rsidRPr="00AE43AF">
              <w:rPr>
                <w:rFonts w:ascii="Times New Roman" w:hAnsi="Times New Roman" w:cs="Times New Roman"/>
                <w:sz w:val="20"/>
                <w:szCs w:val="20"/>
              </w:rPr>
              <w:t>:</w:t>
            </w:r>
            <w:r w:rsidRPr="00AE43AF">
              <w:rPr>
                <w:rFonts w:ascii="Times New Roman" w:hAnsi="Times New Roman" w:cs="Times New Roman"/>
                <w:sz w:val="20"/>
                <w:szCs w:val="20"/>
              </w:rPr>
              <w:t>.</w:t>
            </w:r>
            <w:proofErr w:type="gramEnd"/>
            <w:r w:rsidRPr="00AE43AF">
              <w:rPr>
                <w:rFonts w:ascii="Times New Roman" w:hAnsi="Times New Roman" w:cs="Times New Roman"/>
                <w:sz w:val="20"/>
                <w:szCs w:val="20"/>
              </w:rPr>
              <w:t xml:space="preserve"> </w:t>
            </w:r>
          </w:p>
          <w:p w:rsidR="002E54BA" w:rsidRPr="00AE43AF" w:rsidRDefault="002E54BA" w:rsidP="00EC04DF">
            <w:pPr>
              <w:pStyle w:val="ListParagraph"/>
              <w:numPr>
                <w:ilvl w:val="0"/>
                <w:numId w:val="1"/>
              </w:numPr>
              <w:ind w:right="175"/>
              <w:rPr>
                <w:rFonts w:ascii="Times New Roman" w:hAnsi="Times New Roman" w:cs="Times New Roman"/>
                <w:sz w:val="20"/>
                <w:szCs w:val="20"/>
              </w:rPr>
            </w:pPr>
            <w:r w:rsidRPr="00AE43AF">
              <w:rPr>
                <w:rFonts w:ascii="Times New Roman" w:hAnsi="Times New Roman" w:cs="Times New Roman"/>
                <w:sz w:val="20"/>
                <w:szCs w:val="20"/>
              </w:rPr>
              <w:t>Intermediary for placement</w:t>
            </w:r>
          </w:p>
          <w:p w:rsidR="002E54BA" w:rsidRPr="00AE43AF" w:rsidRDefault="002E54BA" w:rsidP="00EC04DF">
            <w:pPr>
              <w:pStyle w:val="ListParagraph"/>
              <w:numPr>
                <w:ilvl w:val="0"/>
                <w:numId w:val="1"/>
              </w:numPr>
              <w:spacing w:after="200" w:line="276" w:lineRule="auto"/>
              <w:ind w:right="175"/>
              <w:rPr>
                <w:rFonts w:ascii="Times New Roman" w:hAnsi="Times New Roman" w:cs="Times New Roman"/>
                <w:sz w:val="20"/>
                <w:szCs w:val="20"/>
              </w:rPr>
            </w:pPr>
            <w:r w:rsidRPr="00AE43AF">
              <w:rPr>
                <w:rFonts w:ascii="Times New Roman" w:hAnsi="Times New Roman" w:cs="Times New Roman"/>
                <w:sz w:val="20"/>
                <w:szCs w:val="20"/>
              </w:rPr>
              <w:t>Underwriting on behalf of</w:t>
            </w:r>
          </w:p>
          <w:p w:rsidR="002E54BA" w:rsidRPr="00AE43AF" w:rsidRDefault="002E54BA" w:rsidP="00EC04DF">
            <w:pPr>
              <w:pStyle w:val="ListParagraph"/>
              <w:numPr>
                <w:ilvl w:val="0"/>
                <w:numId w:val="1"/>
              </w:numPr>
              <w:spacing w:after="200" w:line="276" w:lineRule="auto"/>
              <w:ind w:right="175"/>
              <w:rPr>
                <w:rFonts w:ascii="Times New Roman" w:hAnsi="Times New Roman" w:cs="Times New Roman"/>
                <w:sz w:val="20"/>
                <w:szCs w:val="20"/>
              </w:rPr>
            </w:pPr>
            <w:r w:rsidRPr="00AE43AF">
              <w:rPr>
                <w:rFonts w:ascii="Times New Roman" w:hAnsi="Times New Roman" w:cs="Times New Roman"/>
                <w:sz w:val="20"/>
                <w:szCs w:val="20"/>
              </w:rPr>
              <w:t>Financial services</w:t>
            </w:r>
          </w:p>
          <w:p w:rsidR="002E54BA" w:rsidRPr="00AE43AF" w:rsidRDefault="002E54BA" w:rsidP="00EC04DF">
            <w:pPr>
              <w:pStyle w:val="ListParagraph"/>
              <w:ind w:right="175"/>
              <w:rPr>
                <w:rFonts w:ascii="Times New Roman" w:hAnsi="Times New Roman" w:cs="Times New Roman"/>
                <w:sz w:val="20"/>
                <w:szCs w:val="20"/>
              </w:rPr>
            </w:pPr>
          </w:p>
        </w:tc>
      </w:tr>
      <w:tr w:rsidR="002E54BA" w:rsidRPr="00915E6E" w:rsidTr="0060471F">
        <w:trPr>
          <w:trHeight w:val="930"/>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w:t>
            </w:r>
            <w:ins w:id="153" w:author="Author">
              <w:r w:rsidR="00D47871">
                <w:rPr>
                  <w:rFonts w:ascii="Times New Roman" w:hAnsi="Times New Roman" w:cs="Times New Roman"/>
                  <w:sz w:val="20"/>
                  <w:szCs w:val="20"/>
                </w:rPr>
                <w:t>3</w:t>
              </w:r>
            </w:ins>
            <w:del w:id="154" w:author="Author">
              <w:r w:rsidR="002E54BA" w:rsidRPr="00AE43AF" w:rsidDel="00D47871">
                <w:rPr>
                  <w:rFonts w:ascii="Times New Roman" w:hAnsi="Times New Roman" w:cs="Times New Roman"/>
                  <w:sz w:val="20"/>
                  <w:szCs w:val="20"/>
                </w:rPr>
                <w:delText>0</w:delText>
              </w:r>
            </w:del>
            <w:r w:rsidR="002E54BA" w:rsidRPr="00AE43AF">
              <w:rPr>
                <w:rFonts w:ascii="Times New Roman" w:hAnsi="Times New Roman" w:cs="Times New Roman"/>
                <w:sz w:val="20"/>
                <w:szCs w:val="20"/>
              </w:rPr>
              <w:t>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N11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Share reinsurer (%)</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Percentage of the facultative placement accepted by the reinsurer, expressed as </w:t>
            </w:r>
            <w:r w:rsidR="007F454D" w:rsidRPr="00AE43AF">
              <w:rPr>
                <w:rFonts w:ascii="Times New Roman" w:hAnsi="Times New Roman" w:cs="Times New Roman"/>
                <w:sz w:val="20"/>
                <w:szCs w:val="20"/>
              </w:rPr>
              <w:t xml:space="preserve">an </w:t>
            </w:r>
            <w:r w:rsidRPr="00AE43AF">
              <w:rPr>
                <w:rFonts w:ascii="Times New Roman" w:hAnsi="Times New Roman" w:cs="Times New Roman"/>
                <w:sz w:val="20"/>
                <w:szCs w:val="20"/>
              </w:rPr>
              <w:t>absolute percentage of the Amount reinsured on a facultative basis, with all reinsurers, as reported</w:t>
            </w:r>
            <w:r w:rsidR="007F454D" w:rsidRPr="00AE43AF">
              <w:rPr>
                <w:rFonts w:ascii="Times New Roman" w:hAnsi="Times New Roman" w:cs="Times New Roman"/>
                <w:sz w:val="20"/>
                <w:szCs w:val="20"/>
              </w:rPr>
              <w:t xml:space="preserve"> in column </w:t>
            </w:r>
            <w:r w:rsidR="00512A28" w:rsidRPr="00AE43AF">
              <w:rPr>
                <w:rFonts w:ascii="Times New Roman" w:hAnsi="Times New Roman" w:cs="Times New Roman"/>
                <w:sz w:val="20"/>
                <w:szCs w:val="20"/>
              </w:rPr>
              <w:t>C</w:t>
            </w:r>
            <w:r w:rsidR="007F454D" w:rsidRPr="00AE43AF">
              <w:rPr>
                <w:rFonts w:ascii="Times New Roman" w:hAnsi="Times New Roman" w:cs="Times New Roman"/>
                <w:sz w:val="20"/>
                <w:szCs w:val="20"/>
              </w:rPr>
              <w:t>03</w:t>
            </w:r>
            <w:ins w:id="155" w:author="Author">
              <w:r w:rsidR="00D47871">
                <w:rPr>
                  <w:rFonts w:ascii="Times New Roman" w:hAnsi="Times New Roman" w:cs="Times New Roman"/>
                  <w:sz w:val="20"/>
                  <w:szCs w:val="20"/>
                </w:rPr>
                <w:t>1</w:t>
              </w:r>
            </w:ins>
            <w:del w:id="156" w:author="Author">
              <w:r w:rsidR="007F454D" w:rsidRPr="00AE43AF" w:rsidDel="00D47871">
                <w:rPr>
                  <w:rFonts w:ascii="Times New Roman" w:hAnsi="Times New Roman" w:cs="Times New Roman"/>
                  <w:sz w:val="20"/>
                  <w:szCs w:val="20"/>
                </w:rPr>
                <w:delText>2</w:delText>
              </w:r>
            </w:del>
            <w:r w:rsidR="007F454D" w:rsidRPr="00AE43AF">
              <w:rPr>
                <w:rFonts w:ascii="Times New Roman" w:hAnsi="Times New Roman" w:cs="Times New Roman"/>
                <w:sz w:val="20"/>
                <w:szCs w:val="20"/>
              </w:rPr>
              <w:t>0 of S.30.01</w:t>
            </w:r>
            <w:del w:id="157" w:author="Author">
              <w:r w:rsidR="00F9399D" w:rsidRPr="00AE43AF" w:rsidDel="00D47871">
                <w:rPr>
                  <w:rFonts w:ascii="Times New Roman" w:hAnsi="Times New Roman" w:cs="Times New Roman"/>
                  <w:sz w:val="20"/>
                  <w:szCs w:val="20"/>
                </w:rPr>
                <w:delText>.b</w:delText>
              </w:r>
            </w:del>
            <w:r w:rsidR="007F454D" w:rsidRPr="00AE43AF">
              <w:rPr>
                <w:rFonts w:ascii="Times New Roman" w:hAnsi="Times New Roman" w:cs="Times New Roman"/>
                <w:sz w:val="20"/>
                <w:szCs w:val="20"/>
              </w:rPr>
              <w:t xml:space="preserve"> - Facultative covers (in terms of reinsured exposure) – Basic</w:t>
            </w:r>
            <w:r w:rsidRPr="00AE43AF">
              <w:rPr>
                <w:rFonts w:ascii="Times New Roman" w:hAnsi="Times New Roman" w:cs="Times New Roman"/>
                <w:sz w:val="20"/>
                <w:szCs w:val="20"/>
              </w:rPr>
              <w:t>.</w:t>
            </w:r>
          </w:p>
          <w:p w:rsidR="006B3EF3" w:rsidRPr="00AE43AF" w:rsidRDefault="006B3EF3" w:rsidP="00B00AB4">
            <w:pPr>
              <w:ind w:right="175"/>
              <w:rPr>
                <w:rFonts w:ascii="Times New Roman" w:hAnsi="Times New Roman" w:cs="Times New Roman"/>
                <w:sz w:val="20"/>
                <w:szCs w:val="20"/>
              </w:rPr>
            </w:pPr>
          </w:p>
          <w:p w:rsidR="006B3EF3" w:rsidRPr="00AE43AF" w:rsidRDefault="006B3EF3" w:rsidP="00C33C23">
            <w:pPr>
              <w:ind w:right="175"/>
              <w:rPr>
                <w:rFonts w:ascii="Times New Roman" w:hAnsi="Times New Roman" w:cs="Times New Roman"/>
                <w:sz w:val="20"/>
                <w:szCs w:val="20"/>
              </w:rPr>
            </w:pPr>
            <w:r w:rsidRPr="00AE43AF">
              <w:rPr>
                <w:rFonts w:ascii="Times New Roman" w:hAnsi="Times New Roman" w:cs="Times New Roman"/>
                <w:sz w:val="20"/>
                <w:szCs w:val="20"/>
              </w:rPr>
              <w:t xml:space="preserve">The percentage </w:t>
            </w:r>
            <w:r w:rsidR="00C33C23">
              <w:rPr>
                <w:rFonts w:ascii="Times New Roman" w:hAnsi="Times New Roman" w:cs="Times New Roman"/>
                <w:sz w:val="20"/>
                <w:szCs w:val="20"/>
              </w:rPr>
              <w:t>shall</w:t>
            </w:r>
            <w:r w:rsidRPr="00AE43AF">
              <w:rPr>
                <w:rFonts w:ascii="Times New Roman" w:hAnsi="Times New Roman" w:cs="Times New Roman"/>
                <w:sz w:val="20"/>
                <w:szCs w:val="20"/>
              </w:rPr>
              <w:t xml:space="preserve"> be reported as a decimal.</w:t>
            </w:r>
          </w:p>
        </w:tc>
      </w:tr>
      <w:tr w:rsidR="002E54BA" w:rsidRPr="00915E6E" w:rsidTr="0060471F">
        <w:trPr>
          <w:trHeight w:val="630"/>
        </w:trPr>
        <w:tc>
          <w:tcPr>
            <w:tcW w:w="1101" w:type="dxa"/>
            <w:hideMark/>
          </w:tcPr>
          <w:p w:rsidR="00D6591C" w:rsidRDefault="00512A28"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w:t>
            </w:r>
            <w:del w:id="158" w:author="Author">
              <w:r w:rsidR="002E54BA" w:rsidRPr="00AE43AF" w:rsidDel="00D47871">
                <w:rPr>
                  <w:rFonts w:ascii="Times New Roman" w:hAnsi="Times New Roman" w:cs="Times New Roman"/>
                  <w:sz w:val="20"/>
                  <w:szCs w:val="20"/>
                </w:rPr>
                <w:delText>1</w:delText>
              </w:r>
            </w:del>
            <w:ins w:id="159" w:author="Author">
              <w:r w:rsidR="00D47871">
                <w:rPr>
                  <w:rFonts w:ascii="Times New Roman" w:hAnsi="Times New Roman" w:cs="Times New Roman"/>
                  <w:sz w:val="20"/>
                  <w:szCs w:val="20"/>
                </w:rPr>
                <w:t>4</w:t>
              </w:r>
            </w:ins>
            <w:r w:rsidR="002E54BA" w:rsidRPr="00AE43AF">
              <w:rPr>
                <w:rFonts w:ascii="Times New Roman" w:hAnsi="Times New Roman" w:cs="Times New Roman"/>
                <w:sz w:val="20"/>
                <w:szCs w:val="20"/>
              </w:rPr>
              <w:t>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O11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Currency</w:t>
            </w:r>
          </w:p>
        </w:tc>
        <w:tc>
          <w:tcPr>
            <w:tcW w:w="6237" w:type="dxa"/>
            <w:gridSpan w:val="2"/>
            <w:hideMark/>
          </w:tcPr>
          <w:p w:rsidR="002E54BA" w:rsidRPr="00AE43AF" w:rsidRDefault="003D7234" w:rsidP="00B724E5">
            <w:pPr>
              <w:ind w:right="175"/>
              <w:rPr>
                <w:rFonts w:ascii="Times New Roman" w:hAnsi="Times New Roman" w:cs="Times New Roman"/>
                <w:sz w:val="20"/>
                <w:szCs w:val="20"/>
              </w:rPr>
            </w:pPr>
            <w:ins w:id="160" w:author="Author">
              <w:r w:rsidRPr="00A8271E">
                <w:rPr>
                  <w:rFonts w:ascii="Times New Roman" w:hAnsi="Times New Roman" w:cs="Times New Roman"/>
                  <w:sz w:val="20"/>
                  <w:szCs w:val="20"/>
                  <w:rPrChange w:id="161" w:author="Author">
                    <w:rPr/>
                  </w:rPrChange>
                </w:rPr>
                <w:t xml:space="preserve">Identify ISO 4217 alphabetic code of the currency used while placing the facultative </w:t>
              </w:r>
              <w:proofErr w:type="gramStart"/>
              <w:r w:rsidRPr="00A8271E">
                <w:rPr>
                  <w:rFonts w:ascii="Times New Roman" w:hAnsi="Times New Roman" w:cs="Times New Roman"/>
                  <w:sz w:val="20"/>
                  <w:szCs w:val="20"/>
                  <w:rPrChange w:id="162" w:author="Author">
                    <w:rPr/>
                  </w:rPrChange>
                </w:rPr>
                <w:t>cover .</w:t>
              </w:r>
              <w:proofErr w:type="gramEnd"/>
              <w:r w:rsidRPr="00A8271E">
                <w:rPr>
                  <w:rFonts w:ascii="Times New Roman" w:hAnsi="Times New Roman" w:cs="Times New Roman"/>
                  <w:sz w:val="20"/>
                  <w:szCs w:val="20"/>
                  <w:rPrChange w:id="163" w:author="Author">
                    <w:rPr/>
                  </w:rPrChange>
                </w:rPr>
                <w:t xml:space="preserve"> All the amounts must be expressed in this currency for the specific facultative cover, unless otherwise required by the national supervisory authority.  In case the facultative cover is placed in two different currencies, then the main currency must be filled</w:t>
              </w:r>
            </w:ins>
            <w:del w:id="164" w:author="Author">
              <w:r w:rsidR="00B724E5" w:rsidRPr="00AE43AF" w:rsidDel="003D7234">
                <w:rPr>
                  <w:rFonts w:ascii="Times New Roman" w:hAnsi="Times New Roman" w:cs="Times New Roman"/>
                  <w:sz w:val="20"/>
                  <w:szCs w:val="20"/>
                </w:rPr>
                <w:delText>Identify ISO 4217 alphabetic code of the c</w:delText>
              </w:r>
              <w:r w:rsidR="002E54BA" w:rsidRPr="00AE43AF" w:rsidDel="003D7234">
                <w:rPr>
                  <w:rFonts w:ascii="Times New Roman" w:hAnsi="Times New Roman" w:cs="Times New Roman"/>
                  <w:sz w:val="20"/>
                  <w:szCs w:val="20"/>
                </w:rPr>
                <w:delText>urrency used while placing the facultative cover. All the amounts of this record must be expressed in this currency</w:delText>
              </w:r>
            </w:del>
            <w:r w:rsidR="002E54BA" w:rsidRPr="00AE43AF">
              <w:rPr>
                <w:rFonts w:ascii="Times New Roman" w:hAnsi="Times New Roman" w:cs="Times New Roman"/>
                <w:sz w:val="20"/>
                <w:szCs w:val="20"/>
              </w:rPr>
              <w:t>.</w:t>
            </w:r>
          </w:p>
        </w:tc>
      </w:tr>
      <w:tr w:rsidR="002E54BA" w:rsidRPr="00915E6E" w:rsidTr="0060471F">
        <w:trPr>
          <w:trHeight w:val="915"/>
        </w:trPr>
        <w:tc>
          <w:tcPr>
            <w:tcW w:w="1101" w:type="dxa"/>
            <w:hideMark/>
          </w:tcPr>
          <w:p w:rsidR="00D6591C" w:rsidRDefault="00512A28"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w:t>
            </w:r>
            <w:del w:id="165" w:author="Author">
              <w:r w:rsidR="002E54BA" w:rsidRPr="00AE43AF" w:rsidDel="00D47871">
                <w:rPr>
                  <w:rFonts w:ascii="Times New Roman" w:hAnsi="Times New Roman" w:cs="Times New Roman"/>
                  <w:sz w:val="20"/>
                  <w:szCs w:val="20"/>
                </w:rPr>
                <w:delText>2</w:delText>
              </w:r>
            </w:del>
            <w:ins w:id="166" w:author="Author">
              <w:r w:rsidR="00D47871">
                <w:rPr>
                  <w:rFonts w:ascii="Times New Roman" w:hAnsi="Times New Roman" w:cs="Times New Roman"/>
                  <w:sz w:val="20"/>
                  <w:szCs w:val="20"/>
                </w:rPr>
                <w:t>5</w:t>
              </w:r>
            </w:ins>
            <w:r w:rsidR="002E54BA" w:rsidRPr="00AE43AF">
              <w:rPr>
                <w:rFonts w:ascii="Times New Roman" w:hAnsi="Times New Roman" w:cs="Times New Roman"/>
                <w:sz w:val="20"/>
                <w:szCs w:val="20"/>
              </w:rPr>
              <w:t>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P11</w:t>
            </w:r>
            <w:r>
              <w:rPr>
                <w:rFonts w:ascii="Times New Roman" w:hAnsi="Times New Roman" w:cs="Times New Roman"/>
                <w:sz w:val="20"/>
                <w:szCs w:val="20"/>
              </w:rPr>
              <w:t>)</w:t>
            </w:r>
          </w:p>
        </w:tc>
        <w:tc>
          <w:tcPr>
            <w:tcW w:w="1984" w:type="dxa"/>
            <w:hideMark/>
          </w:tcPr>
          <w:p w:rsidR="00C64C12" w:rsidRPr="00AE43AF" w:rsidRDefault="002E54BA" w:rsidP="00D53BDB">
            <w:pPr>
              <w:ind w:right="-1286"/>
              <w:rPr>
                <w:rFonts w:ascii="Times New Roman" w:hAnsi="Times New Roman" w:cs="Times New Roman"/>
                <w:sz w:val="20"/>
                <w:szCs w:val="20"/>
              </w:rPr>
            </w:pPr>
            <w:r w:rsidRPr="00AE43AF">
              <w:rPr>
                <w:rFonts w:ascii="Times New Roman" w:hAnsi="Times New Roman" w:cs="Times New Roman"/>
                <w:sz w:val="20"/>
                <w:szCs w:val="20"/>
              </w:rPr>
              <w:t xml:space="preserve">Sum reinsured </w:t>
            </w:r>
          </w:p>
          <w:p w:rsidR="00C64C12" w:rsidRPr="00AE43AF" w:rsidRDefault="002E54BA" w:rsidP="00D53BDB">
            <w:pPr>
              <w:ind w:right="-1286"/>
              <w:rPr>
                <w:rFonts w:ascii="Times New Roman" w:hAnsi="Times New Roman" w:cs="Times New Roman"/>
                <w:sz w:val="20"/>
                <w:szCs w:val="20"/>
              </w:rPr>
            </w:pPr>
            <w:r w:rsidRPr="00AE43AF">
              <w:rPr>
                <w:rFonts w:ascii="Times New Roman" w:hAnsi="Times New Roman" w:cs="Times New Roman"/>
                <w:sz w:val="20"/>
                <w:szCs w:val="20"/>
              </w:rPr>
              <w:t xml:space="preserve">to facultative </w:t>
            </w:r>
          </w:p>
          <w:p w:rsidR="002E54BA" w:rsidRPr="00AE43AF" w:rsidRDefault="002E54BA" w:rsidP="00D53BDB">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hideMark/>
          </w:tcPr>
          <w:p w:rsidR="002E54BA" w:rsidRPr="00AE43AF" w:rsidRDefault="002E54BA" w:rsidP="00E36C64">
            <w:pPr>
              <w:ind w:right="175"/>
              <w:rPr>
                <w:rFonts w:ascii="Times New Roman" w:hAnsi="Times New Roman" w:cs="Times New Roman"/>
                <w:sz w:val="20"/>
                <w:szCs w:val="20"/>
              </w:rPr>
            </w:pPr>
            <w:r w:rsidRPr="00AE43AF">
              <w:rPr>
                <w:rFonts w:ascii="Times New Roman" w:hAnsi="Times New Roman" w:cs="Times New Roman"/>
                <w:sz w:val="20"/>
                <w:szCs w:val="20"/>
              </w:rPr>
              <w:t xml:space="preserve">The sum </w:t>
            </w:r>
            <w:r w:rsidR="00E36C64" w:rsidRPr="00AE43AF">
              <w:rPr>
                <w:rFonts w:ascii="Times New Roman" w:hAnsi="Times New Roman" w:cs="Times New Roman"/>
                <w:sz w:val="20"/>
                <w:szCs w:val="20"/>
              </w:rPr>
              <w:t>re</w:t>
            </w:r>
            <w:r w:rsidRPr="00AE43AF">
              <w:rPr>
                <w:rFonts w:ascii="Times New Roman" w:hAnsi="Times New Roman" w:cs="Times New Roman"/>
                <w:sz w:val="20"/>
                <w:szCs w:val="20"/>
              </w:rPr>
              <w:t>insured on a facultative basis with the reinsurer.</w:t>
            </w:r>
          </w:p>
        </w:tc>
      </w:tr>
      <w:tr w:rsidR="002E54BA" w:rsidRPr="00915E6E" w:rsidTr="0060471F">
        <w:trPr>
          <w:trHeight w:val="300"/>
        </w:trPr>
        <w:tc>
          <w:tcPr>
            <w:tcW w:w="1101" w:type="dxa"/>
            <w:vMerge w:val="restart"/>
            <w:hideMark/>
          </w:tcPr>
          <w:p w:rsidR="00D6591C" w:rsidRDefault="00F00C55" w:rsidP="00D6591C">
            <w:pPr>
              <w:ind w:right="-1286"/>
              <w:rPr>
                <w:rFonts w:ascii="Times New Roman" w:hAnsi="Times New Roman" w:cs="Times New Roman"/>
                <w:sz w:val="20"/>
                <w:szCs w:val="20"/>
              </w:rPr>
            </w:pPr>
            <w:r w:rsidRPr="00AE43AF">
              <w:rPr>
                <w:rFonts w:ascii="Times New Roman" w:hAnsi="Times New Roman" w:cs="Times New Roman"/>
                <w:sz w:val="20"/>
                <w:szCs w:val="20"/>
              </w:rPr>
              <w:t>C</w:t>
            </w:r>
            <w:r w:rsidR="00D6591C" w:rsidRPr="0037785A">
              <w:rPr>
                <w:rFonts w:ascii="Times New Roman" w:hAnsi="Times New Roman" w:cs="Times New Roman"/>
                <w:sz w:val="20"/>
                <w:szCs w:val="20"/>
              </w:rPr>
              <w:t>02</w:t>
            </w:r>
            <w:ins w:id="167" w:author="Author">
              <w:r w:rsidR="00D47871">
                <w:rPr>
                  <w:rFonts w:ascii="Times New Roman" w:hAnsi="Times New Roman" w:cs="Times New Roman"/>
                  <w:sz w:val="20"/>
                  <w:szCs w:val="20"/>
                </w:rPr>
                <w:t>6</w:t>
              </w:r>
            </w:ins>
            <w:del w:id="168" w:author="Author">
              <w:r w:rsidR="00D6591C" w:rsidRPr="0037785A" w:rsidDel="00D47871">
                <w:rPr>
                  <w:rFonts w:ascii="Times New Roman" w:hAnsi="Times New Roman" w:cs="Times New Roman"/>
                  <w:sz w:val="20"/>
                  <w:szCs w:val="20"/>
                </w:rPr>
                <w:delText>3</w:delText>
              </w:r>
            </w:del>
            <w:r w:rsidR="00D6591C" w:rsidRPr="0037785A">
              <w:rPr>
                <w:rFonts w:ascii="Times New Roman" w:hAnsi="Times New Roman" w:cs="Times New Roman"/>
                <w:sz w:val="20"/>
                <w:szCs w:val="20"/>
              </w:rPr>
              <w:t>0</w:t>
            </w:r>
          </w:p>
          <w:p w:rsidR="002E54BA" w:rsidRPr="00AE43AF" w:rsidRDefault="00D6591C" w:rsidP="00D6591C">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Q11</w:t>
            </w:r>
            <w:r>
              <w:rPr>
                <w:rFonts w:ascii="Times New Roman" w:hAnsi="Times New Roman" w:cs="Times New Roman"/>
                <w:sz w:val="20"/>
                <w:szCs w:val="20"/>
              </w:rPr>
              <w:t>)</w:t>
            </w:r>
          </w:p>
        </w:tc>
        <w:tc>
          <w:tcPr>
            <w:tcW w:w="1984" w:type="dxa"/>
            <w:vMerge w:val="restart"/>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Facultative ceded </w:t>
            </w:r>
          </w:p>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reinsurance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premium</w:t>
            </w:r>
          </w:p>
        </w:tc>
        <w:tc>
          <w:tcPr>
            <w:tcW w:w="6237" w:type="dxa"/>
            <w:gridSpan w:val="2"/>
            <w:vMerge w:val="restart"/>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Corresponding </w:t>
            </w:r>
            <w:ins w:id="169" w:author="Author">
              <w:r w:rsidR="00302EDC">
                <w:rPr>
                  <w:rFonts w:ascii="Times New Roman" w:hAnsi="Times New Roman" w:cs="Times New Roman"/>
                  <w:sz w:val="20"/>
                  <w:szCs w:val="20"/>
                </w:rPr>
                <w:t xml:space="preserve">expected </w:t>
              </w:r>
            </w:ins>
            <w:r w:rsidRPr="00AE43AF">
              <w:rPr>
                <w:rFonts w:ascii="Times New Roman" w:hAnsi="Times New Roman" w:cs="Times New Roman"/>
                <w:sz w:val="20"/>
                <w:szCs w:val="20"/>
              </w:rPr>
              <w:t>gross annual or written reinsurance premium, ceded to reinsurer for their share.</w:t>
            </w:r>
          </w:p>
        </w:tc>
      </w:tr>
      <w:tr w:rsidR="002E54BA" w:rsidRPr="00915E6E" w:rsidTr="0060471F">
        <w:trPr>
          <w:trHeight w:val="300"/>
        </w:trPr>
        <w:tc>
          <w:tcPr>
            <w:tcW w:w="1101" w:type="dxa"/>
            <w:vMerge/>
            <w:hideMark/>
          </w:tcPr>
          <w:p w:rsidR="002E54BA" w:rsidRPr="00AE43AF" w:rsidRDefault="002E54BA" w:rsidP="00735A70">
            <w:pPr>
              <w:ind w:right="-1286"/>
              <w:rPr>
                <w:rFonts w:ascii="Times New Roman" w:hAnsi="Times New Roman" w:cs="Times New Roman"/>
                <w:sz w:val="20"/>
                <w:szCs w:val="20"/>
              </w:rPr>
            </w:pPr>
          </w:p>
        </w:tc>
        <w:tc>
          <w:tcPr>
            <w:tcW w:w="1984" w:type="dxa"/>
            <w:vMerge/>
            <w:hideMark/>
          </w:tcPr>
          <w:p w:rsidR="002E54BA" w:rsidRPr="00AE43AF" w:rsidRDefault="002E54BA" w:rsidP="00735A70">
            <w:pPr>
              <w:ind w:right="-1286"/>
              <w:rPr>
                <w:rFonts w:ascii="Times New Roman" w:hAnsi="Times New Roman" w:cs="Times New Roman"/>
                <w:sz w:val="20"/>
                <w:szCs w:val="20"/>
              </w:rPr>
            </w:pPr>
          </w:p>
        </w:tc>
        <w:tc>
          <w:tcPr>
            <w:tcW w:w="6237" w:type="dxa"/>
            <w:gridSpan w:val="2"/>
            <w:vMerge/>
            <w:hideMark/>
          </w:tcPr>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315"/>
        </w:trPr>
        <w:tc>
          <w:tcPr>
            <w:tcW w:w="1101" w:type="dxa"/>
            <w:vMerge/>
            <w:hideMark/>
          </w:tcPr>
          <w:p w:rsidR="002E54BA" w:rsidRPr="00AE43AF" w:rsidRDefault="002E54BA" w:rsidP="00735A70">
            <w:pPr>
              <w:ind w:right="-1286"/>
              <w:rPr>
                <w:rFonts w:ascii="Times New Roman" w:hAnsi="Times New Roman" w:cs="Times New Roman"/>
                <w:sz w:val="20"/>
                <w:szCs w:val="20"/>
              </w:rPr>
            </w:pPr>
          </w:p>
        </w:tc>
        <w:tc>
          <w:tcPr>
            <w:tcW w:w="1984" w:type="dxa"/>
            <w:vMerge/>
            <w:hideMark/>
          </w:tcPr>
          <w:p w:rsidR="002E54BA" w:rsidRPr="00AE43AF" w:rsidRDefault="002E54BA" w:rsidP="00735A70">
            <w:pPr>
              <w:ind w:right="-1286"/>
              <w:rPr>
                <w:rFonts w:ascii="Times New Roman" w:hAnsi="Times New Roman" w:cs="Times New Roman"/>
                <w:sz w:val="20"/>
                <w:szCs w:val="20"/>
              </w:rPr>
            </w:pPr>
          </w:p>
        </w:tc>
        <w:tc>
          <w:tcPr>
            <w:tcW w:w="6237" w:type="dxa"/>
            <w:gridSpan w:val="2"/>
            <w:vMerge/>
            <w:hideMark/>
          </w:tcPr>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915"/>
        </w:trPr>
        <w:tc>
          <w:tcPr>
            <w:tcW w:w="1101" w:type="dxa"/>
            <w:hideMark/>
          </w:tcPr>
          <w:p w:rsidR="00D6591C" w:rsidRDefault="00F00C5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w:t>
            </w:r>
            <w:ins w:id="170" w:author="Author">
              <w:r w:rsidR="00D47871">
                <w:rPr>
                  <w:rFonts w:ascii="Times New Roman" w:hAnsi="Times New Roman" w:cs="Times New Roman"/>
                  <w:sz w:val="20"/>
                  <w:szCs w:val="20"/>
                </w:rPr>
                <w:t>7</w:t>
              </w:r>
            </w:ins>
            <w:del w:id="171" w:author="Author">
              <w:r w:rsidR="002E54BA" w:rsidRPr="00AE43AF" w:rsidDel="00D47871">
                <w:rPr>
                  <w:rFonts w:ascii="Times New Roman" w:hAnsi="Times New Roman" w:cs="Times New Roman"/>
                  <w:sz w:val="20"/>
                  <w:szCs w:val="20"/>
                </w:rPr>
                <w:delText>4</w:delText>
              </w:r>
            </w:del>
            <w:r w:rsidR="002E54BA" w:rsidRPr="00AE43AF">
              <w:rPr>
                <w:rFonts w:ascii="Times New Roman" w:hAnsi="Times New Roman" w:cs="Times New Roman"/>
                <w:sz w:val="20"/>
                <w:szCs w:val="20"/>
              </w:rPr>
              <w:t>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R11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Annotations</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2E54BA" w:rsidRPr="0060471F" w:rsidTr="0060471F">
        <w:trPr>
          <w:trHeight w:val="540"/>
        </w:trPr>
        <w:tc>
          <w:tcPr>
            <w:tcW w:w="9322" w:type="dxa"/>
            <w:gridSpan w:val="4"/>
            <w:noWrap/>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b/>
                <w:bCs/>
                <w:iCs/>
                <w:sz w:val="20"/>
                <w:szCs w:val="20"/>
              </w:rPr>
              <w:t>Information on reinsurers and brokers</w:t>
            </w:r>
          </w:p>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315"/>
        </w:trPr>
        <w:tc>
          <w:tcPr>
            <w:tcW w:w="1101" w:type="dxa"/>
            <w:hideMark/>
          </w:tcPr>
          <w:p w:rsidR="00D6591C" w:rsidRDefault="00D6591C" w:rsidP="00D6591C">
            <w:pPr>
              <w:ind w:right="-1286"/>
              <w:rPr>
                <w:rFonts w:ascii="Times New Roman" w:hAnsi="Times New Roman" w:cs="Times New Roman"/>
                <w:sz w:val="20"/>
                <w:szCs w:val="20"/>
              </w:rPr>
            </w:pPr>
            <w:r w:rsidRPr="00FB7814">
              <w:rPr>
                <w:rFonts w:ascii="Times New Roman" w:hAnsi="Times New Roman" w:cs="Times New Roman"/>
                <w:sz w:val="20"/>
                <w:szCs w:val="20"/>
              </w:rPr>
              <w:t>C02</w:t>
            </w:r>
            <w:ins w:id="172" w:author="Author">
              <w:r w:rsidR="00D47871">
                <w:rPr>
                  <w:rFonts w:ascii="Times New Roman" w:hAnsi="Times New Roman" w:cs="Times New Roman"/>
                  <w:sz w:val="20"/>
                  <w:szCs w:val="20"/>
                </w:rPr>
                <w:t>8</w:t>
              </w:r>
            </w:ins>
            <w:del w:id="173" w:author="Author">
              <w:r w:rsidRPr="00FB7814" w:rsidDel="00D47871">
                <w:rPr>
                  <w:rFonts w:ascii="Times New Roman" w:hAnsi="Times New Roman" w:cs="Times New Roman"/>
                  <w:sz w:val="20"/>
                  <w:szCs w:val="20"/>
                </w:rPr>
                <w:delText>5</w:delText>
              </w:r>
            </w:del>
            <w:r w:rsidRPr="00FB7814">
              <w:rPr>
                <w:rFonts w:ascii="Times New Roman" w:hAnsi="Times New Roman" w:cs="Times New Roman"/>
                <w:sz w:val="20"/>
                <w:szCs w:val="20"/>
              </w:rPr>
              <w:t>0</w:t>
            </w:r>
          </w:p>
          <w:p w:rsidR="002E54BA" w:rsidRPr="00AE43AF" w:rsidRDefault="00D6591C" w:rsidP="00D6591C">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D1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 reinsurer</w:t>
            </w:r>
          </w:p>
        </w:tc>
        <w:tc>
          <w:tcPr>
            <w:tcW w:w="6237" w:type="dxa"/>
            <w:gridSpan w:val="2"/>
            <w:hideMark/>
          </w:tcPr>
          <w:p w:rsidR="002E54BA" w:rsidRPr="00D607FD" w:rsidDel="00D47871" w:rsidRDefault="002E54BA" w:rsidP="000C1D4F">
            <w:pPr>
              <w:ind w:right="175"/>
              <w:rPr>
                <w:del w:id="174" w:author="Autho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reinsurer by this </w:t>
            </w:r>
            <w:r w:rsidRPr="00D607FD">
              <w:rPr>
                <w:rFonts w:ascii="Times New Roman" w:hAnsi="Times New Roman" w:cs="Times New Roman"/>
                <w:sz w:val="20"/>
                <w:szCs w:val="20"/>
              </w:rPr>
              <w:t>order of priority</w:t>
            </w:r>
            <w:del w:id="175" w:author="Author">
              <w:r w:rsidRPr="00D607FD" w:rsidDel="000E4F2C">
                <w:rPr>
                  <w:rFonts w:ascii="Times New Roman" w:hAnsi="Times New Roman" w:cs="Times New Roman"/>
                  <w:sz w:val="20"/>
                  <w:szCs w:val="20"/>
                </w:rPr>
                <w:delText xml:space="preserve"> if existent</w:delText>
              </w:r>
            </w:del>
            <w:r w:rsidRPr="00D607FD">
              <w:rPr>
                <w:rFonts w:ascii="Times New Roman" w:eastAsia="Times New Roman" w:hAnsi="Times New Roman" w:cs="Times New Roman"/>
                <w:sz w:val="20"/>
                <w:szCs w:val="20"/>
                <w:lang w:eastAsia="en-GB"/>
              </w:rPr>
              <w:t xml:space="preserve">: </w:t>
            </w:r>
            <w:r w:rsidRPr="00D607FD">
              <w:rPr>
                <w:rFonts w:ascii="Times New Roman" w:eastAsia="Times New Roman" w:hAnsi="Times New Roman" w:cs="Times New Roman"/>
                <w:sz w:val="20"/>
                <w:szCs w:val="20"/>
                <w:lang w:eastAsia="en-GB"/>
              </w:rPr>
              <w:br/>
              <w:t xml:space="preserve">- Legal Entity Identifier (LEI); </w:t>
            </w:r>
            <w:r w:rsidRPr="00D607FD">
              <w:rPr>
                <w:rFonts w:ascii="Times New Roman" w:eastAsia="Times New Roman" w:hAnsi="Times New Roman" w:cs="Times New Roman"/>
                <w:sz w:val="20"/>
                <w:szCs w:val="20"/>
                <w:lang w:eastAsia="en-GB"/>
              </w:rPr>
              <w:br/>
            </w:r>
            <w:del w:id="176" w:author="Author">
              <w:r w:rsidRPr="00D607FD" w:rsidDel="00D47871">
                <w:rPr>
                  <w:rFonts w:ascii="Times New Roman" w:eastAsia="Times New Roman" w:hAnsi="Times New Roman" w:cs="Times New Roman"/>
                  <w:sz w:val="20"/>
                  <w:szCs w:val="20"/>
                  <w:lang w:eastAsia="en-GB"/>
                </w:rPr>
                <w:delText>- Code as published by EIOPA;</w:delText>
              </w:r>
            </w:del>
          </w:p>
          <w:p w:rsidR="002E54BA" w:rsidRPr="00AE43AF" w:rsidDel="000E4F2C" w:rsidRDefault="002E54BA" w:rsidP="006C4CE5">
            <w:pPr>
              <w:ind w:right="175"/>
              <w:rPr>
                <w:del w:id="177" w:author="Author"/>
                <w:rFonts w:ascii="Times New Roman" w:eastAsia="Times New Roman" w:hAnsi="Times New Roman" w:cs="Times New Roman"/>
                <w:sz w:val="20"/>
                <w:szCs w:val="20"/>
                <w:lang w:eastAsia="en-GB"/>
              </w:rPr>
            </w:pPr>
            <w:r w:rsidRPr="00D607FD">
              <w:rPr>
                <w:rFonts w:ascii="Times New Roman" w:eastAsia="Times New Roman" w:hAnsi="Times New Roman" w:cs="Times New Roman"/>
                <w:sz w:val="20"/>
                <w:szCs w:val="20"/>
                <w:lang w:eastAsia="en-GB"/>
              </w:rPr>
              <w:t>- Specific code attributed by the undertaking</w:t>
            </w:r>
            <w:del w:id="178" w:author="Author">
              <w:r w:rsidRPr="00D607FD" w:rsidDel="000E4F2C">
                <w:rPr>
                  <w:rFonts w:ascii="Times New Roman" w:eastAsia="Times New Roman" w:hAnsi="Times New Roman" w:cs="Times New Roman"/>
                  <w:sz w:val="20"/>
                  <w:szCs w:val="20"/>
                  <w:lang w:eastAsia="en-GB"/>
                </w:rPr>
                <w:delText xml:space="preserve"> (if</w:delText>
              </w:r>
              <w:r w:rsidRPr="00AE43AF" w:rsidDel="000E4F2C">
                <w:rPr>
                  <w:rFonts w:ascii="Times New Roman" w:eastAsia="Times New Roman" w:hAnsi="Times New Roman" w:cs="Times New Roman"/>
                  <w:sz w:val="20"/>
                  <w:szCs w:val="20"/>
                  <w:lang w:eastAsia="en-GB"/>
                </w:rPr>
                <w:delText xml:space="preserve"> none of the above are available)</w:delText>
              </w:r>
            </w:del>
          </w:p>
          <w:p w:rsidR="00EF7D6C" w:rsidRDefault="00EF7D6C" w:rsidP="006C4CE5">
            <w:pPr>
              <w:ind w:right="175"/>
              <w:rPr>
                <w:ins w:id="179" w:author="Author"/>
                <w:rFonts w:ascii="Times New Roman" w:hAnsi="Times New Roman" w:cs="Times New Roman"/>
                <w:sz w:val="20"/>
                <w:szCs w:val="20"/>
              </w:rPr>
            </w:pPr>
          </w:p>
          <w:p w:rsidR="00EF7D6C" w:rsidRDefault="00EF7D6C" w:rsidP="00EF7D6C">
            <w:pPr>
              <w:ind w:right="175"/>
              <w:rPr>
                <w:ins w:id="180" w:author="Author"/>
                <w:rFonts w:ascii="Times New Roman" w:eastAsia="Times New Roman" w:hAnsi="Times New Roman" w:cs="Times New Roman"/>
                <w:sz w:val="20"/>
                <w:szCs w:val="20"/>
                <w:lang w:eastAsia="en-GB"/>
              </w:rPr>
            </w:pPr>
            <w:ins w:id="181" w:author="Autho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reinsurer and should not overlap with any other code, attributed by the undertaking or LEI code.</w:t>
              </w:r>
            </w:ins>
          </w:p>
          <w:p w:rsidR="00EF7D6C" w:rsidRPr="00A8271E" w:rsidRDefault="00EF7D6C" w:rsidP="00EF7D6C">
            <w:pPr>
              <w:ind w:right="175"/>
              <w:rPr>
                <w:rFonts w:ascii="Times New Roman" w:eastAsia="Times New Roman" w:hAnsi="Times New Roman" w:cs="Times New Roman"/>
                <w:sz w:val="20"/>
                <w:szCs w:val="20"/>
                <w:lang w:eastAsia="en-GB"/>
                <w:rPrChange w:id="182" w:author="Author">
                  <w:rPr>
                    <w:rFonts w:ascii="Times New Roman" w:hAnsi="Times New Roman" w:cs="Times New Roman"/>
                    <w:sz w:val="20"/>
                    <w:szCs w:val="20"/>
                  </w:rPr>
                </w:rPrChange>
              </w:rPr>
            </w:pPr>
            <w:ins w:id="183" w:author="Author">
              <w:r>
                <w:rPr>
                  <w:rFonts w:ascii="Times New Roman" w:eastAsia="Times New Roman" w:hAnsi="Times New Roman" w:cs="Times New Roman"/>
                  <w:sz w:val="20"/>
                  <w:szCs w:val="20"/>
                  <w:lang w:eastAsia="en-GB"/>
                </w:rPr>
                <w:t xml:space="preserve"> </w:t>
              </w:r>
            </w:ins>
          </w:p>
        </w:tc>
      </w:tr>
      <w:tr w:rsidR="002E54BA" w:rsidRPr="0060471F" w:rsidTr="0060471F">
        <w:trPr>
          <w:trHeight w:val="1530"/>
        </w:trPr>
        <w:tc>
          <w:tcPr>
            <w:tcW w:w="1101" w:type="dxa"/>
          </w:tcPr>
          <w:p w:rsidR="002E54BA" w:rsidRPr="00AE43AF" w:rsidRDefault="00F00C5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w:t>
            </w:r>
            <w:ins w:id="184" w:author="Author">
              <w:r w:rsidR="00D47871">
                <w:rPr>
                  <w:rFonts w:ascii="Times New Roman" w:hAnsi="Times New Roman" w:cs="Times New Roman"/>
                  <w:sz w:val="20"/>
                  <w:szCs w:val="20"/>
                </w:rPr>
                <w:t>9</w:t>
              </w:r>
            </w:ins>
            <w:del w:id="185" w:author="Author">
              <w:r w:rsidR="002E54BA" w:rsidRPr="00AE43AF" w:rsidDel="00D47871">
                <w:rPr>
                  <w:rFonts w:ascii="Times New Roman" w:hAnsi="Times New Roman" w:cs="Times New Roman"/>
                  <w:sz w:val="20"/>
                  <w:szCs w:val="20"/>
                </w:rPr>
                <w:delText>6</w:delText>
              </w:r>
            </w:del>
            <w:r w:rsidR="002E54BA" w:rsidRPr="00AE43AF">
              <w:rPr>
                <w:rFonts w:ascii="Times New Roman" w:hAnsi="Times New Roman" w:cs="Times New Roman"/>
                <w:sz w:val="20"/>
                <w:szCs w:val="20"/>
              </w:rPr>
              <w:t>0</w:t>
            </w:r>
          </w:p>
        </w:tc>
        <w:tc>
          <w:tcPr>
            <w:tcW w:w="1984" w:type="dxa"/>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Type of code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tcPr>
          <w:p w:rsidR="00DF2640" w:rsidRPr="00443543" w:rsidRDefault="002E54BA" w:rsidP="00DF2640">
            <w:pPr>
              <w:rPr>
                <w:rFonts w:ascii="Times New Roman" w:hAnsi="Times New Roman" w:cs="Times New Roman"/>
                <w:sz w:val="20"/>
                <w:szCs w:val="20"/>
              </w:rPr>
            </w:pPr>
            <w:r w:rsidRPr="00AE43AF">
              <w:rPr>
                <w:rFonts w:ascii="Times New Roman" w:eastAsia="Times New Roman" w:hAnsi="Times New Roman" w:cs="Times New Roman"/>
                <w:color w:val="000000"/>
                <w:sz w:val="20"/>
                <w:szCs w:val="20"/>
                <w:lang w:eastAsia="en-GB"/>
              </w:rPr>
              <w:t>Identification of the code used in item “Code reinsurer”</w:t>
            </w:r>
            <w:r w:rsidR="00DF2640" w:rsidRPr="00443543">
              <w:rPr>
                <w:rFonts w:ascii="Times New Roman" w:hAnsi="Times New Roman" w:cs="Times New Roman"/>
                <w:sz w:val="20"/>
                <w:szCs w:val="20"/>
              </w:rPr>
              <w:t xml:space="preserve"> The following close</w:t>
            </w:r>
            <w:r w:rsidR="00A72D44">
              <w:rPr>
                <w:rFonts w:ascii="Times New Roman" w:hAnsi="Times New Roman" w:cs="Times New Roman"/>
                <w:sz w:val="20"/>
                <w:szCs w:val="20"/>
              </w:rPr>
              <w:t>d</w:t>
            </w:r>
            <w:r w:rsidR="00DF2640" w:rsidRPr="00443543">
              <w:rPr>
                <w:rFonts w:ascii="Times New Roman" w:hAnsi="Times New Roman" w:cs="Times New Roman"/>
                <w:sz w:val="20"/>
                <w:szCs w:val="20"/>
              </w:rPr>
              <w:t xml:space="preserve"> list shall be used:</w:t>
            </w:r>
          </w:p>
          <w:p w:rsidR="002E54BA" w:rsidRPr="00AE43AF" w:rsidDel="00D47871" w:rsidRDefault="00DF2640" w:rsidP="006C4CE5">
            <w:pPr>
              <w:ind w:right="175"/>
              <w:rPr>
                <w:del w:id="186" w:author="Author"/>
                <w:rFonts w:ascii="Times New Roman" w:eastAsia="Times New Roman" w:hAnsi="Times New Roman" w:cs="Times New Roman"/>
                <w:color w:val="000000"/>
                <w:sz w:val="20"/>
                <w:szCs w:val="20"/>
                <w:lang w:val="pt-PT" w:eastAsia="en-GB"/>
              </w:rPr>
            </w:pPr>
            <w:r w:rsidRPr="00AE43AF">
              <w:rPr>
                <w:rFonts w:ascii="Times New Roman" w:eastAsia="Times New Roman" w:hAnsi="Times New Roman" w:cs="Times New Roman"/>
                <w:color w:val="000000"/>
                <w:sz w:val="20"/>
                <w:szCs w:val="20"/>
                <w:lang w:val="pt-PT" w:eastAsia="en-GB"/>
              </w:rPr>
              <w:t xml:space="preserve">1 </w:t>
            </w:r>
            <w:r w:rsidR="002E54BA" w:rsidRPr="00AE43AF">
              <w:rPr>
                <w:rFonts w:ascii="Times New Roman" w:eastAsia="Times New Roman" w:hAnsi="Times New Roman" w:cs="Times New Roman"/>
                <w:color w:val="000000"/>
                <w:sz w:val="20"/>
                <w:szCs w:val="20"/>
                <w:lang w:val="pt-PT" w:eastAsia="en-GB"/>
              </w:rPr>
              <w:t xml:space="preserve">- LEI </w:t>
            </w:r>
            <w:r w:rsidR="002E54BA" w:rsidRPr="00AE43AF">
              <w:rPr>
                <w:rFonts w:ascii="Times New Roman" w:eastAsia="Times New Roman" w:hAnsi="Times New Roman" w:cs="Times New Roman"/>
                <w:color w:val="000000"/>
                <w:sz w:val="20"/>
                <w:szCs w:val="20"/>
                <w:lang w:val="pt-PT" w:eastAsia="en-GB"/>
              </w:rPr>
              <w:br/>
            </w:r>
            <w:del w:id="187" w:author="Author">
              <w:r w:rsidR="0060471F" w:rsidDel="00D47871">
                <w:rPr>
                  <w:rFonts w:ascii="Times New Roman" w:eastAsia="Times New Roman" w:hAnsi="Times New Roman" w:cs="Times New Roman"/>
                  <w:color w:val="000000"/>
                  <w:sz w:val="20"/>
                  <w:szCs w:val="20"/>
                  <w:lang w:val="pt-PT" w:eastAsia="en-GB"/>
                </w:rPr>
                <w:delText>2</w:delText>
              </w:r>
              <w:r w:rsidDel="00D47871">
                <w:rPr>
                  <w:rFonts w:ascii="Times New Roman" w:eastAsia="Times New Roman" w:hAnsi="Times New Roman" w:cs="Times New Roman"/>
                  <w:color w:val="000000"/>
                  <w:sz w:val="20"/>
                  <w:szCs w:val="20"/>
                  <w:lang w:val="pt-PT" w:eastAsia="en-GB"/>
                </w:rPr>
                <w:delText xml:space="preserve"> </w:delText>
              </w:r>
              <w:r w:rsidR="002E54BA" w:rsidRPr="00AE43AF" w:rsidDel="00D47871">
                <w:rPr>
                  <w:rFonts w:ascii="Times New Roman" w:eastAsia="Times New Roman" w:hAnsi="Times New Roman" w:cs="Times New Roman"/>
                  <w:color w:val="000000"/>
                  <w:sz w:val="20"/>
                  <w:szCs w:val="20"/>
                  <w:lang w:val="pt-PT" w:eastAsia="en-GB"/>
                </w:rPr>
                <w:delText>- EIOPA</w:delText>
              </w:r>
            </w:del>
          </w:p>
          <w:p w:rsidR="002E54BA" w:rsidRPr="00AE43AF" w:rsidRDefault="004A2403" w:rsidP="006C4CE5">
            <w:pPr>
              <w:ind w:right="175"/>
              <w:rPr>
                <w:rFonts w:ascii="Times New Roman" w:eastAsia="Times New Roman" w:hAnsi="Times New Roman" w:cs="Times New Roman"/>
                <w:color w:val="000000"/>
                <w:sz w:val="20"/>
                <w:szCs w:val="20"/>
                <w:lang w:val="pt-PT" w:eastAsia="en-GB"/>
              </w:rPr>
            </w:pPr>
            <w:ins w:id="188" w:author="Author">
              <w:r>
                <w:rPr>
                  <w:rFonts w:ascii="Times New Roman" w:eastAsia="Times New Roman" w:hAnsi="Times New Roman" w:cs="Times New Roman"/>
                  <w:color w:val="000000"/>
                  <w:sz w:val="20"/>
                  <w:szCs w:val="20"/>
                  <w:lang w:val="pt-PT" w:eastAsia="en-GB"/>
                </w:rPr>
                <w:t>2</w:t>
              </w:r>
            </w:ins>
            <w:del w:id="189" w:author="Author">
              <w:r w:rsidR="0060471F" w:rsidDel="004A2403">
                <w:rPr>
                  <w:rFonts w:ascii="Times New Roman" w:eastAsia="Times New Roman" w:hAnsi="Times New Roman" w:cs="Times New Roman"/>
                  <w:color w:val="000000"/>
                  <w:sz w:val="20"/>
                  <w:szCs w:val="20"/>
                  <w:lang w:val="pt-PT" w:eastAsia="en-GB"/>
                </w:rPr>
                <w:delText>3</w:delText>
              </w:r>
            </w:del>
            <w:r w:rsidR="00DF2640">
              <w:rPr>
                <w:rFonts w:ascii="Times New Roman" w:eastAsia="Times New Roman" w:hAnsi="Times New Roman" w:cs="Times New Roman"/>
                <w:color w:val="000000"/>
                <w:sz w:val="20"/>
                <w:szCs w:val="20"/>
                <w:lang w:val="pt-PT" w:eastAsia="en-GB"/>
              </w:rPr>
              <w:t xml:space="preserve"> </w:t>
            </w:r>
            <w:r w:rsidR="002E54BA" w:rsidRPr="00AE43AF">
              <w:rPr>
                <w:rFonts w:ascii="Times New Roman" w:eastAsia="Times New Roman" w:hAnsi="Times New Roman" w:cs="Times New Roman"/>
                <w:color w:val="000000"/>
                <w:sz w:val="20"/>
                <w:szCs w:val="20"/>
                <w:lang w:val="pt-PT" w:eastAsia="en-GB"/>
              </w:rPr>
              <w:t>- Specific code</w:t>
            </w:r>
          </w:p>
          <w:p w:rsidR="002E54BA" w:rsidRPr="00AE43AF" w:rsidRDefault="002E54BA" w:rsidP="006C4CE5">
            <w:pPr>
              <w:ind w:right="175"/>
              <w:rPr>
                <w:rFonts w:ascii="Times New Roman" w:hAnsi="Times New Roman" w:cs="Times New Roman"/>
                <w:sz w:val="20"/>
                <w:szCs w:val="20"/>
                <w:lang w:val="pt-PT"/>
              </w:rPr>
            </w:pPr>
          </w:p>
        </w:tc>
      </w:tr>
      <w:tr w:rsidR="002E54BA" w:rsidRPr="00915E6E" w:rsidTr="0060471F">
        <w:trPr>
          <w:trHeight w:val="1530"/>
        </w:trPr>
        <w:tc>
          <w:tcPr>
            <w:tcW w:w="1101" w:type="dxa"/>
            <w:hideMark/>
          </w:tcPr>
          <w:p w:rsidR="00915E6E" w:rsidRDefault="00F00C5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w:t>
            </w:r>
            <w:del w:id="190" w:author="Author">
              <w:r w:rsidR="002E54BA" w:rsidRPr="00AE43AF" w:rsidDel="00D47871">
                <w:rPr>
                  <w:rFonts w:ascii="Times New Roman" w:hAnsi="Times New Roman" w:cs="Times New Roman"/>
                  <w:sz w:val="20"/>
                  <w:szCs w:val="20"/>
                </w:rPr>
                <w:delText>27</w:delText>
              </w:r>
            </w:del>
            <w:ins w:id="191" w:author="Author">
              <w:r w:rsidR="00D47871">
                <w:rPr>
                  <w:rFonts w:ascii="Times New Roman" w:hAnsi="Times New Roman" w:cs="Times New Roman"/>
                  <w:sz w:val="20"/>
                  <w:szCs w:val="20"/>
                </w:rPr>
                <w:t>30</w:t>
              </w:r>
            </w:ins>
            <w:r w:rsidR="002E54BA" w:rsidRPr="00AE43AF">
              <w:rPr>
                <w:rFonts w:ascii="Times New Roman" w:hAnsi="Times New Roman" w:cs="Times New Roman"/>
                <w:sz w:val="20"/>
                <w:szCs w:val="20"/>
              </w:rPr>
              <w:t>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E1</w:t>
            </w:r>
            <w:r>
              <w:rPr>
                <w:rFonts w:ascii="Times New Roman" w:hAnsi="Times New Roman" w:cs="Times New Roman"/>
                <w:sz w:val="20"/>
                <w:szCs w:val="20"/>
              </w:rPr>
              <w:t>)</w:t>
            </w:r>
          </w:p>
        </w:tc>
        <w:tc>
          <w:tcPr>
            <w:tcW w:w="1984" w:type="dxa"/>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Legal name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831CC8"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In case of pooling arrangements, the name of the Pool (or pool manager) can be filled only if the Pool is a legal entity.</w:t>
            </w:r>
            <w:r w:rsidR="001D07BC" w:rsidRPr="00AE43AF">
              <w:rPr>
                <w:rFonts w:ascii="Times New Roman" w:hAnsi="Times New Roman" w:cs="Times New Roman"/>
                <w:sz w:val="20"/>
                <w:szCs w:val="20"/>
              </w:rPr>
              <w:t xml:space="preserve"> </w:t>
            </w:r>
          </w:p>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315"/>
        </w:trPr>
        <w:tc>
          <w:tcPr>
            <w:tcW w:w="1101" w:type="dxa"/>
            <w:hideMark/>
          </w:tcPr>
          <w:p w:rsidR="00915E6E" w:rsidRDefault="00F00C5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w:t>
            </w:r>
            <w:ins w:id="192" w:author="Author">
              <w:r w:rsidR="00D47871">
                <w:rPr>
                  <w:rFonts w:ascii="Times New Roman" w:hAnsi="Times New Roman" w:cs="Times New Roman"/>
                  <w:sz w:val="20"/>
                  <w:szCs w:val="20"/>
                </w:rPr>
                <w:t>31</w:t>
              </w:r>
            </w:ins>
            <w:del w:id="193" w:author="Author">
              <w:r w:rsidR="002E54BA" w:rsidRPr="00AE43AF" w:rsidDel="00D47871">
                <w:rPr>
                  <w:rFonts w:ascii="Times New Roman" w:hAnsi="Times New Roman" w:cs="Times New Roman"/>
                  <w:sz w:val="20"/>
                  <w:szCs w:val="20"/>
                </w:rPr>
                <w:delText>28</w:delText>
              </w:r>
            </w:del>
            <w:r w:rsidR="002E54BA" w:rsidRPr="00AE43AF">
              <w:rPr>
                <w:rFonts w:ascii="Times New Roman" w:hAnsi="Times New Roman" w:cs="Times New Roman"/>
                <w:sz w:val="20"/>
                <w:szCs w:val="20"/>
              </w:rPr>
              <w:t>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F1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Type of reinsurer</w:t>
            </w:r>
          </w:p>
        </w:tc>
        <w:tc>
          <w:tcPr>
            <w:tcW w:w="6237" w:type="dxa"/>
            <w:gridSpan w:val="2"/>
            <w:hideMark/>
          </w:tcPr>
          <w:p w:rsidR="002E54BA" w:rsidRPr="00AE43AF" w:rsidRDefault="002E54BA" w:rsidP="006B29B2">
            <w:pPr>
              <w:ind w:right="175"/>
              <w:rPr>
                <w:rFonts w:ascii="Times New Roman" w:hAnsi="Times New Roman" w:cs="Times New Roman"/>
                <w:color w:val="FF0000"/>
                <w:sz w:val="20"/>
                <w:szCs w:val="20"/>
              </w:rPr>
            </w:pPr>
            <w:r w:rsidRPr="00AE43AF">
              <w:rPr>
                <w:rFonts w:ascii="Times New Roman" w:hAnsi="Times New Roman" w:cs="Times New Roman"/>
                <w:sz w:val="20"/>
                <w:szCs w:val="20"/>
              </w:rPr>
              <w:t>Type of reinsurer to whom the underwriting risk has been transferred. The following close</w:t>
            </w:r>
            <w:r w:rsidR="00A72D44">
              <w:rPr>
                <w:rFonts w:ascii="Times New Roman" w:hAnsi="Times New Roman" w:cs="Times New Roman"/>
                <w:sz w:val="20"/>
                <w:szCs w:val="20"/>
              </w:rPr>
              <w:t>d</w:t>
            </w:r>
            <w:r w:rsidRPr="00AE43AF">
              <w:rPr>
                <w:rFonts w:ascii="Times New Roman" w:hAnsi="Times New Roman" w:cs="Times New Roman"/>
                <w:sz w:val="20"/>
                <w:szCs w:val="20"/>
              </w:rPr>
              <w:t xml:space="preserve"> list </w:t>
            </w:r>
            <w:r w:rsidR="00CC1961" w:rsidRPr="00AE43AF">
              <w:rPr>
                <w:rFonts w:ascii="Times New Roman" w:hAnsi="Times New Roman" w:cs="Times New Roman"/>
                <w:sz w:val="20"/>
                <w:szCs w:val="20"/>
              </w:rPr>
              <w:t>shall</w:t>
            </w:r>
            <w:r w:rsidRPr="00AE43AF">
              <w:rPr>
                <w:rFonts w:ascii="Times New Roman" w:hAnsi="Times New Roman" w:cs="Times New Roman"/>
                <w:sz w:val="20"/>
                <w:szCs w:val="20"/>
              </w:rPr>
              <w:t xml:space="preserve"> be used:</w:t>
            </w:r>
            <w:r w:rsidRPr="00AE43AF">
              <w:rPr>
                <w:rFonts w:ascii="Times New Roman" w:hAnsi="Times New Roman" w:cs="Times New Roman"/>
                <w:color w:val="FF0000"/>
                <w:sz w:val="20"/>
                <w:szCs w:val="20"/>
              </w:rPr>
              <w:t xml:space="preserve"> </w:t>
            </w:r>
          </w:p>
          <w:p w:rsidR="002E54BA" w:rsidRPr="00AE43AF" w:rsidRDefault="00CC1961" w:rsidP="00AE43AF">
            <w:pPr>
              <w:ind w:right="175"/>
              <w:rPr>
                <w:rFonts w:ascii="Times New Roman" w:hAnsi="Times New Roman" w:cs="Times New Roman"/>
                <w:sz w:val="20"/>
                <w:szCs w:val="20"/>
              </w:rPr>
            </w:pPr>
            <w:r w:rsidRPr="00AE43AF">
              <w:rPr>
                <w:rFonts w:ascii="Times New Roman" w:hAnsi="Times New Roman" w:cs="Times New Roman"/>
                <w:sz w:val="20"/>
                <w:szCs w:val="20"/>
              </w:rPr>
              <w:t>1</w:t>
            </w:r>
            <w:r w:rsidR="00113E2B">
              <w:rPr>
                <w:rFonts w:ascii="Times New Roman" w:hAnsi="Times New Roman" w:cs="Times New Roman"/>
                <w:sz w:val="20"/>
                <w:szCs w:val="20"/>
              </w:rPr>
              <w:t xml:space="preserve"> - </w:t>
            </w:r>
            <w:r w:rsidR="002E54BA" w:rsidRPr="00AE43AF">
              <w:rPr>
                <w:rFonts w:ascii="Times New Roman" w:hAnsi="Times New Roman" w:cs="Times New Roman"/>
                <w:sz w:val="20"/>
                <w:szCs w:val="20"/>
              </w:rPr>
              <w:t>Direct Life insurer</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2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Direct Non-life insurer</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3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Direct Composite insurer</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4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Captive insurance undertaking </w:t>
            </w:r>
          </w:p>
          <w:p w:rsidR="002E54BA" w:rsidRPr="00AE43AF" w:rsidRDefault="00CC1961" w:rsidP="00AE43AF">
            <w:pPr>
              <w:ind w:right="175"/>
              <w:rPr>
                <w:rFonts w:ascii="Times New Roman" w:hAnsi="Times New Roman" w:cs="Times New Roman"/>
                <w:sz w:val="20"/>
                <w:szCs w:val="20"/>
              </w:rPr>
            </w:pPr>
            <w:r w:rsidRPr="00AE43AF">
              <w:rPr>
                <w:rFonts w:ascii="Times New Roman" w:hAnsi="Times New Roman" w:cs="Times New Roman"/>
                <w:sz w:val="20"/>
                <w:szCs w:val="20"/>
              </w:rPr>
              <w:t>5</w:t>
            </w:r>
            <w:r w:rsidR="00113E2B">
              <w:rPr>
                <w:rFonts w:ascii="Times New Roman" w:hAnsi="Times New Roman" w:cs="Times New Roman"/>
                <w:sz w:val="20"/>
                <w:szCs w:val="20"/>
              </w:rPr>
              <w:t xml:space="preserve"> -</w:t>
            </w:r>
            <w:r w:rsidRPr="00AE43AF">
              <w:rPr>
                <w:rFonts w:ascii="Times New Roman" w:hAnsi="Times New Roman" w:cs="Times New Roman"/>
                <w:sz w:val="20"/>
                <w:szCs w:val="20"/>
              </w:rPr>
              <w:t xml:space="preserve"> </w:t>
            </w:r>
            <w:r w:rsidR="002E54BA" w:rsidRPr="00AE43AF">
              <w:rPr>
                <w:rFonts w:ascii="Times New Roman" w:hAnsi="Times New Roman" w:cs="Times New Roman"/>
                <w:sz w:val="20"/>
                <w:szCs w:val="20"/>
              </w:rPr>
              <w:t>Internal reinsurer</w:t>
            </w:r>
            <w:r w:rsidR="00793D36" w:rsidRPr="00AE43AF">
              <w:rPr>
                <w:rFonts w:ascii="Times New Roman" w:hAnsi="Times New Roman" w:cs="Times New Roman"/>
                <w:sz w:val="20"/>
                <w:szCs w:val="20"/>
              </w:rPr>
              <w:t xml:space="preserve"> (</w:t>
            </w:r>
            <w:r w:rsidR="002E54BA" w:rsidRPr="00AE43AF">
              <w:rPr>
                <w:rFonts w:ascii="Times New Roman" w:hAnsi="Times New Roman" w:cs="Times New Roman"/>
                <w:sz w:val="20"/>
                <w:szCs w:val="20"/>
              </w:rPr>
              <w:t>reinsurance undertaking which primary focus is to take risk from other insurance undertakings within the group</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6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External reinsurer </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t>reinsurance undertaking that takes risks from undertakings other than from insurance undertakings within the group</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7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Captive reinsurance undertaking</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8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Special purpose vehicle</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9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Pool entity </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t>where more than one insurance or reinsurance undertakings are involved</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t xml:space="preserve"> </w:t>
            </w:r>
          </w:p>
          <w:p w:rsidR="002E54BA" w:rsidRPr="00AE43AF" w:rsidRDefault="00CC1961" w:rsidP="00AE43AF">
            <w:pPr>
              <w:ind w:right="175"/>
              <w:rPr>
                <w:rFonts w:ascii="Times New Roman" w:hAnsi="Times New Roman" w:cs="Times New Roman"/>
                <w:sz w:val="20"/>
                <w:szCs w:val="20"/>
              </w:rPr>
            </w:pPr>
            <w:r w:rsidRPr="00AE43AF">
              <w:rPr>
                <w:rFonts w:ascii="Times New Roman" w:hAnsi="Times New Roman" w:cs="Times New Roman"/>
                <w:sz w:val="20"/>
                <w:szCs w:val="20"/>
              </w:rPr>
              <w:t>10</w:t>
            </w:r>
            <w:r w:rsidR="00113E2B">
              <w:rPr>
                <w:rFonts w:ascii="Times New Roman" w:hAnsi="Times New Roman" w:cs="Times New Roman"/>
                <w:sz w:val="20"/>
                <w:szCs w:val="20"/>
              </w:rPr>
              <w:t xml:space="preserve"> -</w:t>
            </w:r>
            <w:r w:rsidRPr="00AE43AF">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State pool </w:t>
            </w:r>
          </w:p>
        </w:tc>
      </w:tr>
      <w:tr w:rsidR="002E54BA" w:rsidRPr="00915E6E" w:rsidTr="0060471F">
        <w:trPr>
          <w:trHeight w:val="330"/>
        </w:trPr>
        <w:tc>
          <w:tcPr>
            <w:tcW w:w="1101" w:type="dxa"/>
            <w:hideMark/>
          </w:tcPr>
          <w:p w:rsidR="00915E6E"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495CE4" w:rsidRPr="00AE43AF">
              <w:rPr>
                <w:rFonts w:ascii="Times New Roman" w:hAnsi="Times New Roman" w:cs="Times New Roman"/>
                <w:sz w:val="20"/>
                <w:szCs w:val="20"/>
              </w:rPr>
              <w:t>0</w:t>
            </w:r>
            <w:ins w:id="194" w:author="Author">
              <w:r w:rsidR="00D47871">
                <w:rPr>
                  <w:rFonts w:ascii="Times New Roman" w:hAnsi="Times New Roman" w:cs="Times New Roman"/>
                  <w:sz w:val="20"/>
                  <w:szCs w:val="20"/>
                </w:rPr>
                <w:t>32</w:t>
              </w:r>
            </w:ins>
            <w:del w:id="195" w:author="Author">
              <w:r w:rsidR="00495CE4" w:rsidRPr="00AE43AF" w:rsidDel="00D47871">
                <w:rPr>
                  <w:rFonts w:ascii="Times New Roman" w:hAnsi="Times New Roman" w:cs="Times New Roman"/>
                  <w:sz w:val="20"/>
                  <w:szCs w:val="20"/>
                </w:rPr>
                <w:delText>29</w:delText>
              </w:r>
            </w:del>
            <w:r w:rsidR="00495CE4" w:rsidRPr="00AE43AF">
              <w:rPr>
                <w:rFonts w:ascii="Times New Roman" w:hAnsi="Times New Roman" w:cs="Times New Roman"/>
                <w:sz w:val="20"/>
                <w:szCs w:val="20"/>
              </w:rPr>
              <w:t>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G1</w:t>
            </w:r>
            <w:r>
              <w:rPr>
                <w:rFonts w:ascii="Times New Roman" w:hAnsi="Times New Roman" w:cs="Times New Roman"/>
                <w:sz w:val="20"/>
                <w:szCs w:val="20"/>
              </w:rPr>
              <w:t>)</w:t>
            </w:r>
          </w:p>
        </w:tc>
        <w:tc>
          <w:tcPr>
            <w:tcW w:w="1984" w:type="dxa"/>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Country of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residency</w:t>
            </w:r>
          </w:p>
        </w:tc>
        <w:tc>
          <w:tcPr>
            <w:tcW w:w="6237" w:type="dxa"/>
            <w:gridSpan w:val="2"/>
            <w:hideMark/>
          </w:tcPr>
          <w:p w:rsidR="002E54BA" w:rsidRPr="00AE43AF" w:rsidRDefault="00B724E5" w:rsidP="00B724E5">
            <w:pPr>
              <w:ind w:right="175"/>
              <w:rPr>
                <w:rFonts w:ascii="Times New Roman" w:hAnsi="Times New Roman" w:cs="Times New Roman"/>
                <w:sz w:val="20"/>
                <w:szCs w:val="20"/>
              </w:rPr>
            </w:pPr>
            <w:r w:rsidRPr="00AE43AF">
              <w:rPr>
                <w:rFonts w:ascii="Times New Roman" w:hAnsi="Times New Roman" w:cs="Times New Roman"/>
                <w:sz w:val="20"/>
                <w:szCs w:val="20"/>
              </w:rPr>
              <w:t>Identify the ISO 3166</w:t>
            </w:r>
            <w:ins w:id="196" w:author="Author">
              <w:r w:rsidR="00E57067" w:rsidRPr="0061769B">
                <w:rPr>
                  <w:rFonts w:ascii="Times New Roman" w:hAnsi="Times New Roman" w:cs="Times New Roman"/>
                  <w:sz w:val="20"/>
                  <w:szCs w:val="20"/>
                </w:rPr>
                <w:t xml:space="preserve">-1 alpha-2 </w:t>
              </w:r>
            </w:ins>
            <w:del w:id="197" w:author="Author">
              <w:r w:rsidRPr="00AE43AF" w:rsidDel="00E57067">
                <w:rPr>
                  <w:rFonts w:ascii="Times New Roman" w:hAnsi="Times New Roman" w:cs="Times New Roman"/>
                  <w:sz w:val="20"/>
                  <w:szCs w:val="20"/>
                </w:rPr>
                <w:delText xml:space="preserve"> </w:delText>
              </w:r>
            </w:del>
            <w:r w:rsidRPr="00AE43AF">
              <w:rPr>
                <w:rFonts w:ascii="Times New Roman" w:hAnsi="Times New Roman" w:cs="Times New Roman"/>
                <w:sz w:val="20"/>
                <w:szCs w:val="20"/>
              </w:rPr>
              <w:t>code for t</w:t>
            </w:r>
            <w:r w:rsidR="002E54BA" w:rsidRPr="00AE43AF">
              <w:rPr>
                <w:rFonts w:ascii="Times New Roman" w:hAnsi="Times New Roman" w:cs="Times New Roman"/>
                <w:sz w:val="20"/>
                <w:szCs w:val="20"/>
              </w:rPr>
              <w:t xml:space="preserve">he country where the reinsurer is legally </w:t>
            </w:r>
            <w:proofErr w:type="gramStart"/>
            <w:r w:rsidR="002E54BA" w:rsidRPr="00AE43AF">
              <w:rPr>
                <w:rFonts w:ascii="Times New Roman" w:hAnsi="Times New Roman" w:cs="Times New Roman"/>
                <w:sz w:val="20"/>
                <w:szCs w:val="20"/>
              </w:rPr>
              <w:t>authori</w:t>
            </w:r>
            <w:r w:rsidR="00D12575" w:rsidRPr="00AE43AF">
              <w:rPr>
                <w:rFonts w:ascii="Times New Roman" w:hAnsi="Times New Roman" w:cs="Times New Roman"/>
                <w:sz w:val="20"/>
                <w:szCs w:val="20"/>
              </w:rPr>
              <w:t>s</w:t>
            </w:r>
            <w:r w:rsidR="002E54BA" w:rsidRPr="00AE43AF">
              <w:rPr>
                <w:rFonts w:ascii="Times New Roman" w:hAnsi="Times New Roman" w:cs="Times New Roman"/>
                <w:sz w:val="20"/>
                <w:szCs w:val="20"/>
              </w:rPr>
              <w:t>ed/licensed</w:t>
            </w:r>
            <w:proofErr w:type="gramEnd"/>
            <w:r w:rsidR="002E54BA" w:rsidRPr="00AE43AF">
              <w:rPr>
                <w:rFonts w:ascii="Times New Roman" w:hAnsi="Times New Roman" w:cs="Times New Roman"/>
                <w:sz w:val="20"/>
                <w:szCs w:val="20"/>
              </w:rPr>
              <w:t>.</w:t>
            </w:r>
          </w:p>
        </w:tc>
      </w:tr>
      <w:tr w:rsidR="002E54BA" w:rsidRPr="00915E6E" w:rsidTr="0060471F">
        <w:trPr>
          <w:trHeight w:val="330"/>
        </w:trPr>
        <w:tc>
          <w:tcPr>
            <w:tcW w:w="1101" w:type="dxa"/>
            <w:hideMark/>
          </w:tcPr>
          <w:p w:rsidR="00915E6E"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495CE4" w:rsidRPr="00AE43AF">
              <w:rPr>
                <w:rFonts w:ascii="Times New Roman" w:hAnsi="Times New Roman" w:cs="Times New Roman"/>
                <w:sz w:val="20"/>
                <w:szCs w:val="20"/>
              </w:rPr>
              <w:t>03</w:t>
            </w:r>
            <w:ins w:id="198" w:author="Author">
              <w:r w:rsidR="00D47871">
                <w:rPr>
                  <w:rFonts w:ascii="Times New Roman" w:hAnsi="Times New Roman" w:cs="Times New Roman"/>
                  <w:sz w:val="20"/>
                  <w:szCs w:val="20"/>
                </w:rPr>
                <w:t>3</w:t>
              </w:r>
            </w:ins>
            <w:del w:id="199" w:author="Author">
              <w:r w:rsidR="00495CE4" w:rsidRPr="00AE43AF" w:rsidDel="00D47871">
                <w:rPr>
                  <w:rFonts w:ascii="Times New Roman" w:hAnsi="Times New Roman" w:cs="Times New Roman"/>
                  <w:sz w:val="20"/>
                  <w:szCs w:val="20"/>
                </w:rPr>
                <w:delText>0</w:delText>
              </w:r>
            </w:del>
            <w:r w:rsidR="00495CE4" w:rsidRPr="00AE43AF">
              <w:rPr>
                <w:rFonts w:ascii="Times New Roman" w:hAnsi="Times New Roman" w:cs="Times New Roman"/>
                <w:sz w:val="20"/>
                <w:szCs w:val="20"/>
              </w:rPr>
              <w:t>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H1</w:t>
            </w:r>
            <w:r>
              <w:rPr>
                <w:rFonts w:ascii="Times New Roman" w:hAnsi="Times New Roman" w:cs="Times New Roman"/>
                <w:sz w:val="20"/>
                <w:szCs w:val="20"/>
              </w:rPr>
              <w:t>)</w:t>
            </w:r>
          </w:p>
        </w:tc>
        <w:tc>
          <w:tcPr>
            <w:tcW w:w="1984" w:type="dxa"/>
            <w:hideMark/>
          </w:tcPr>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External rating </w:t>
            </w:r>
          </w:p>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assessment by </w:t>
            </w:r>
          </w:p>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nominated ECAI</w:t>
            </w:r>
          </w:p>
          <w:p w:rsidR="002E54BA" w:rsidRPr="00AE43AF" w:rsidRDefault="002E54BA" w:rsidP="00735A70">
            <w:pPr>
              <w:ind w:right="-1286"/>
              <w:rPr>
                <w:rFonts w:ascii="Times New Roman" w:hAnsi="Times New Roman" w:cs="Times New Roman"/>
                <w:sz w:val="20"/>
                <w:szCs w:val="20"/>
              </w:rPr>
            </w:pPr>
          </w:p>
        </w:tc>
        <w:tc>
          <w:tcPr>
            <w:tcW w:w="6237" w:type="dxa"/>
            <w:gridSpan w:val="2"/>
            <w:hideMark/>
          </w:tcPr>
          <w:p w:rsidR="002E54BA" w:rsidRPr="00AE43AF" w:rsidRDefault="00D96CC4" w:rsidP="00D96CC4">
            <w:pPr>
              <w:ind w:right="175"/>
              <w:rPr>
                <w:rFonts w:ascii="Times New Roman" w:hAnsi="Times New Roman" w:cs="Times New Roman"/>
                <w:sz w:val="20"/>
                <w:szCs w:val="20"/>
              </w:rPr>
            </w:pPr>
            <w:ins w:id="200" w:author="Author">
              <w:r w:rsidRPr="0061769B">
                <w:rPr>
                  <w:rFonts w:ascii="Times New Roman" w:hAnsi="Times New Roman" w:cs="Times New Roman"/>
                  <w:sz w:val="20"/>
                  <w:szCs w:val="20"/>
                </w:rPr>
                <w:t xml:space="preserve">Rating of the </w:t>
              </w:r>
              <w:r>
                <w:rPr>
                  <w:rFonts w:ascii="Times New Roman" w:hAnsi="Times New Roman" w:cs="Times New Roman"/>
                  <w:sz w:val="20"/>
                  <w:szCs w:val="20"/>
                </w:rPr>
                <w:t>reinsurer</w:t>
              </w:r>
              <w:r w:rsidRPr="0061769B">
                <w:rPr>
                  <w:rFonts w:ascii="Times New Roman" w:hAnsi="Times New Roman" w:cs="Times New Roman"/>
                  <w:sz w:val="20"/>
                  <w:szCs w:val="20"/>
                </w:rPr>
                <w:t xml:space="preserve"> at the reporting reference date issued by the nominated credit assessment institution (ECAI).</w:t>
              </w:r>
            </w:ins>
            <w:del w:id="201" w:author="Author">
              <w:r w:rsidR="002E54BA" w:rsidRPr="00AE43AF" w:rsidDel="00D96CC4">
                <w:rPr>
                  <w:rFonts w:ascii="Times New Roman" w:hAnsi="Times New Roman" w:cs="Times New Roman"/>
                  <w:sz w:val="20"/>
                  <w:szCs w:val="20"/>
                </w:rPr>
                <w:delText>The actual/current rating that is considered by the undertaking</w:delText>
              </w:r>
            </w:del>
            <w:r w:rsidR="002E54BA" w:rsidRPr="00AE43AF">
              <w:rPr>
                <w:rFonts w:ascii="Times New Roman" w:hAnsi="Times New Roman" w:cs="Times New Roman"/>
                <w:sz w:val="20"/>
                <w:szCs w:val="20"/>
              </w:rPr>
              <w:t>.</w:t>
            </w:r>
          </w:p>
        </w:tc>
      </w:tr>
      <w:tr w:rsidR="002E54BA" w:rsidRPr="00915E6E" w:rsidTr="0060471F">
        <w:trPr>
          <w:trHeight w:val="330"/>
        </w:trPr>
        <w:tc>
          <w:tcPr>
            <w:tcW w:w="1101" w:type="dxa"/>
            <w:hideMark/>
          </w:tcPr>
          <w:p w:rsidR="00915E6E"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495CE4" w:rsidRPr="00AE43AF">
              <w:rPr>
                <w:rFonts w:ascii="Times New Roman" w:hAnsi="Times New Roman" w:cs="Times New Roman"/>
                <w:sz w:val="20"/>
                <w:szCs w:val="20"/>
              </w:rPr>
              <w:t>03</w:t>
            </w:r>
            <w:ins w:id="202" w:author="Author">
              <w:r w:rsidR="00D47871">
                <w:rPr>
                  <w:rFonts w:ascii="Times New Roman" w:hAnsi="Times New Roman" w:cs="Times New Roman"/>
                  <w:sz w:val="20"/>
                  <w:szCs w:val="20"/>
                </w:rPr>
                <w:t>4</w:t>
              </w:r>
            </w:ins>
            <w:del w:id="203" w:author="Author">
              <w:r w:rsidR="00495CE4" w:rsidRPr="00AE43AF" w:rsidDel="00D47871">
                <w:rPr>
                  <w:rFonts w:ascii="Times New Roman" w:hAnsi="Times New Roman" w:cs="Times New Roman"/>
                  <w:sz w:val="20"/>
                  <w:szCs w:val="20"/>
                </w:rPr>
                <w:delText>1</w:delText>
              </w:r>
            </w:del>
            <w:r w:rsidR="00495CE4" w:rsidRPr="00AE43AF">
              <w:rPr>
                <w:rFonts w:ascii="Times New Roman" w:hAnsi="Times New Roman" w:cs="Times New Roman"/>
                <w:sz w:val="20"/>
                <w:szCs w:val="20"/>
              </w:rPr>
              <w:t>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I1</w:t>
            </w:r>
            <w:r>
              <w:rPr>
                <w:rFonts w:ascii="Times New Roman" w:hAnsi="Times New Roman" w:cs="Times New Roman"/>
                <w:sz w:val="20"/>
                <w:szCs w:val="20"/>
              </w:rPr>
              <w:t>)</w:t>
            </w:r>
          </w:p>
        </w:tc>
        <w:tc>
          <w:tcPr>
            <w:tcW w:w="1984" w:type="dxa"/>
            <w:hideMark/>
          </w:tcPr>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Nominated ECAI</w:t>
            </w:r>
          </w:p>
          <w:p w:rsidR="002E54BA" w:rsidRPr="00AE43AF" w:rsidRDefault="002E54BA" w:rsidP="00735A70">
            <w:pPr>
              <w:ind w:right="-1286"/>
              <w:rPr>
                <w:rFonts w:ascii="Times New Roman" w:hAnsi="Times New Roman" w:cs="Times New Roman"/>
                <w:sz w:val="20"/>
                <w:szCs w:val="20"/>
              </w:rPr>
            </w:pPr>
          </w:p>
        </w:tc>
        <w:tc>
          <w:tcPr>
            <w:tcW w:w="6237" w:type="dxa"/>
            <w:gridSpan w:val="2"/>
            <w:hideMark/>
          </w:tcPr>
          <w:p w:rsidR="002E54BA" w:rsidRPr="00AE43AF" w:rsidRDefault="00D96CC4" w:rsidP="00B00AB4">
            <w:pPr>
              <w:ind w:right="175"/>
              <w:rPr>
                <w:rFonts w:ascii="Times New Roman" w:hAnsi="Times New Roman" w:cs="Times New Roman"/>
                <w:sz w:val="20"/>
                <w:szCs w:val="20"/>
              </w:rPr>
            </w:pPr>
            <w:ins w:id="204" w:author="Author">
              <w:r w:rsidRPr="0061769B">
                <w:rPr>
                  <w:rFonts w:ascii="Times New Roman" w:hAnsi="Times New Roman" w:cs="Times New Roman"/>
                  <w:sz w:val="20"/>
                  <w:szCs w:val="20"/>
                </w:rPr>
                <w:t>Identify the credit assessment institution (ECAI) giving the external rating.</w:t>
              </w:r>
            </w:ins>
            <w:del w:id="205" w:author="Author">
              <w:r w:rsidR="002E54BA" w:rsidRPr="00AE43AF" w:rsidDel="00D96CC4">
                <w:rPr>
                  <w:rFonts w:ascii="Times New Roman" w:hAnsi="Times New Roman" w:cs="Times New Roman"/>
                  <w:sz w:val="20"/>
                  <w:szCs w:val="20"/>
                </w:rPr>
                <w:delText>The agency that rates the reinsurer that is considered by the undertaking</w:delText>
              </w:r>
            </w:del>
            <w:r w:rsidR="002E54BA" w:rsidRPr="00AE43AF">
              <w:rPr>
                <w:rFonts w:ascii="Times New Roman" w:hAnsi="Times New Roman" w:cs="Times New Roman"/>
                <w:sz w:val="20"/>
                <w:szCs w:val="20"/>
              </w:rPr>
              <w:t>.</w:t>
            </w:r>
          </w:p>
        </w:tc>
      </w:tr>
      <w:tr w:rsidR="002E54BA" w:rsidRPr="00915E6E" w:rsidDel="00D96CC4" w:rsidTr="0060471F">
        <w:trPr>
          <w:trHeight w:val="330"/>
          <w:del w:id="206" w:author="Author"/>
        </w:trPr>
        <w:tc>
          <w:tcPr>
            <w:tcW w:w="1101" w:type="dxa"/>
            <w:hideMark/>
          </w:tcPr>
          <w:p w:rsidR="00915E6E" w:rsidDel="00D96CC4" w:rsidRDefault="00D12575" w:rsidP="00735A70">
            <w:pPr>
              <w:ind w:right="-1286"/>
              <w:rPr>
                <w:del w:id="207" w:author="Author"/>
                <w:rFonts w:ascii="Times New Roman" w:hAnsi="Times New Roman" w:cs="Times New Roman"/>
                <w:sz w:val="20"/>
                <w:szCs w:val="20"/>
              </w:rPr>
            </w:pPr>
            <w:del w:id="208" w:author="Author">
              <w:r w:rsidRPr="00AE43AF" w:rsidDel="00D96CC4">
                <w:rPr>
                  <w:rFonts w:ascii="Times New Roman" w:hAnsi="Times New Roman" w:cs="Times New Roman"/>
                  <w:sz w:val="20"/>
                  <w:szCs w:val="20"/>
                </w:rPr>
                <w:delText>C</w:delText>
              </w:r>
              <w:r w:rsidR="00495CE4" w:rsidRPr="00AE43AF" w:rsidDel="00D96CC4">
                <w:rPr>
                  <w:rFonts w:ascii="Times New Roman" w:hAnsi="Times New Roman" w:cs="Times New Roman"/>
                  <w:sz w:val="20"/>
                  <w:szCs w:val="20"/>
                </w:rPr>
                <w:delText>0320</w:delText>
              </w:r>
            </w:del>
          </w:p>
          <w:p w:rsidR="002E54BA" w:rsidRPr="00AE43AF" w:rsidDel="00D96CC4" w:rsidRDefault="00915E6E" w:rsidP="00735A70">
            <w:pPr>
              <w:ind w:right="-1286"/>
              <w:rPr>
                <w:del w:id="209" w:author="Author"/>
                <w:rFonts w:ascii="Times New Roman" w:hAnsi="Times New Roman" w:cs="Times New Roman"/>
                <w:sz w:val="20"/>
                <w:szCs w:val="20"/>
              </w:rPr>
            </w:pPr>
            <w:del w:id="210" w:author="Author">
              <w:r w:rsidDel="00D96CC4">
                <w:rPr>
                  <w:rFonts w:ascii="Times New Roman" w:hAnsi="Times New Roman" w:cs="Times New Roman"/>
                  <w:sz w:val="20"/>
                  <w:szCs w:val="20"/>
                </w:rPr>
                <w:delText>(</w:delText>
              </w:r>
              <w:r w:rsidR="002E54BA" w:rsidRPr="00AE43AF" w:rsidDel="00D96CC4">
                <w:rPr>
                  <w:rFonts w:ascii="Times New Roman" w:hAnsi="Times New Roman" w:cs="Times New Roman"/>
                  <w:sz w:val="20"/>
                  <w:szCs w:val="20"/>
                </w:rPr>
                <w:delText>J1</w:delText>
              </w:r>
              <w:r w:rsidDel="00D96CC4">
                <w:rPr>
                  <w:rFonts w:ascii="Times New Roman" w:hAnsi="Times New Roman" w:cs="Times New Roman"/>
                  <w:sz w:val="20"/>
                  <w:szCs w:val="20"/>
                </w:rPr>
                <w:delText>)</w:delText>
              </w:r>
            </w:del>
          </w:p>
        </w:tc>
        <w:tc>
          <w:tcPr>
            <w:tcW w:w="1984" w:type="dxa"/>
            <w:hideMark/>
          </w:tcPr>
          <w:p w:rsidR="002E54BA" w:rsidRPr="00AE43AF" w:rsidDel="00D96CC4" w:rsidRDefault="002E54BA" w:rsidP="00735A70">
            <w:pPr>
              <w:ind w:right="-1286"/>
              <w:rPr>
                <w:del w:id="211" w:author="Author"/>
                <w:rFonts w:ascii="Times New Roman" w:hAnsi="Times New Roman" w:cs="Times New Roman"/>
                <w:sz w:val="20"/>
                <w:szCs w:val="20"/>
              </w:rPr>
            </w:pPr>
            <w:del w:id="212" w:author="Author">
              <w:r w:rsidRPr="00AE43AF" w:rsidDel="00D96CC4">
                <w:rPr>
                  <w:rFonts w:ascii="Times New Roman" w:hAnsi="Times New Roman" w:cs="Times New Roman"/>
                  <w:sz w:val="20"/>
                  <w:szCs w:val="20"/>
                </w:rPr>
                <w:delText>Date rating assigned</w:delText>
              </w:r>
            </w:del>
          </w:p>
        </w:tc>
        <w:tc>
          <w:tcPr>
            <w:tcW w:w="6237" w:type="dxa"/>
            <w:gridSpan w:val="2"/>
            <w:hideMark/>
          </w:tcPr>
          <w:p w:rsidR="002E54BA" w:rsidRPr="00AE43AF" w:rsidDel="00D96CC4" w:rsidRDefault="00B724E5" w:rsidP="00B724E5">
            <w:pPr>
              <w:ind w:right="175"/>
              <w:rPr>
                <w:del w:id="213" w:author="Author"/>
                <w:rFonts w:ascii="Times New Roman" w:hAnsi="Times New Roman" w:cs="Times New Roman"/>
                <w:sz w:val="20"/>
                <w:szCs w:val="20"/>
              </w:rPr>
            </w:pPr>
            <w:del w:id="214" w:author="Author">
              <w:r w:rsidRPr="00AE43AF" w:rsidDel="00D96CC4">
                <w:rPr>
                  <w:rFonts w:ascii="Times New Roman" w:hAnsi="Times New Roman" w:cs="Times New Roman"/>
                  <w:sz w:val="20"/>
                  <w:szCs w:val="20"/>
                </w:rPr>
                <w:delText>Identify the ISO 8601 (yyyy-mm-dd) code of t</w:delText>
              </w:r>
              <w:r w:rsidR="002E54BA" w:rsidRPr="00AE43AF" w:rsidDel="00D96CC4">
                <w:rPr>
                  <w:rFonts w:ascii="Times New Roman" w:hAnsi="Times New Roman" w:cs="Times New Roman"/>
                  <w:sz w:val="20"/>
                  <w:szCs w:val="20"/>
                </w:rPr>
                <w:delText>he date on which the rating has been released that is considered by the undertaking.</w:delText>
              </w:r>
            </w:del>
          </w:p>
        </w:tc>
      </w:tr>
      <w:tr w:rsidR="00D12575" w:rsidRPr="00915E6E" w:rsidTr="0060471F">
        <w:trPr>
          <w:trHeight w:val="330"/>
        </w:trPr>
        <w:tc>
          <w:tcPr>
            <w:tcW w:w="1101" w:type="dxa"/>
          </w:tcPr>
          <w:p w:rsidR="00D12575" w:rsidRPr="00AE43AF" w:rsidRDefault="00D12575" w:rsidP="00D47871">
            <w:pPr>
              <w:ind w:right="-1286"/>
              <w:rPr>
                <w:rFonts w:ascii="Times New Roman" w:hAnsi="Times New Roman" w:cs="Times New Roman"/>
                <w:sz w:val="20"/>
                <w:szCs w:val="20"/>
              </w:rPr>
            </w:pPr>
            <w:r w:rsidRPr="00AE43AF">
              <w:rPr>
                <w:rFonts w:ascii="Times New Roman" w:hAnsi="Times New Roman" w:cs="Times New Roman"/>
                <w:sz w:val="20"/>
                <w:szCs w:val="20"/>
              </w:rPr>
              <w:t>C03</w:t>
            </w:r>
            <w:del w:id="215" w:author="Author">
              <w:r w:rsidRPr="00AE43AF" w:rsidDel="00D47871">
                <w:rPr>
                  <w:rFonts w:ascii="Times New Roman" w:hAnsi="Times New Roman" w:cs="Times New Roman"/>
                  <w:sz w:val="20"/>
                  <w:szCs w:val="20"/>
                </w:rPr>
                <w:delText>3</w:delText>
              </w:r>
            </w:del>
            <w:ins w:id="216" w:author="Author">
              <w:r w:rsidR="00D47871">
                <w:rPr>
                  <w:rFonts w:ascii="Times New Roman" w:hAnsi="Times New Roman" w:cs="Times New Roman"/>
                  <w:sz w:val="20"/>
                  <w:szCs w:val="20"/>
                </w:rPr>
                <w:t>5</w:t>
              </w:r>
            </w:ins>
            <w:r w:rsidRPr="00AE43AF">
              <w:rPr>
                <w:rFonts w:ascii="Times New Roman" w:hAnsi="Times New Roman" w:cs="Times New Roman"/>
                <w:sz w:val="20"/>
                <w:szCs w:val="20"/>
              </w:rPr>
              <w:t>0</w:t>
            </w:r>
          </w:p>
        </w:tc>
        <w:tc>
          <w:tcPr>
            <w:tcW w:w="1984" w:type="dxa"/>
          </w:tcPr>
          <w:p w:rsidR="00D12575" w:rsidRPr="00AE43AF"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Credit quality step</w:t>
            </w:r>
          </w:p>
        </w:tc>
        <w:tc>
          <w:tcPr>
            <w:tcW w:w="6237" w:type="dxa"/>
            <w:gridSpan w:val="2"/>
          </w:tcPr>
          <w:p w:rsidR="00D12575" w:rsidRPr="00AE43AF" w:rsidRDefault="00D12575" w:rsidP="00A431EE">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 xml:space="preserve">Identify the credit quality step attributed to the reinsurer. The credit quality step </w:t>
            </w:r>
            <w:r w:rsidR="00C33C23">
              <w:rPr>
                <w:rFonts w:ascii="Times New Roman" w:eastAsia="Times New Roman" w:hAnsi="Times New Roman" w:cs="Times New Roman"/>
                <w:sz w:val="20"/>
                <w:szCs w:val="20"/>
                <w:lang w:eastAsia="en-GB"/>
              </w:rPr>
              <w:t>shall</w:t>
            </w:r>
            <w:r w:rsidRPr="00AE43AF">
              <w:rPr>
                <w:rFonts w:ascii="Times New Roman" w:eastAsia="Times New Roman" w:hAnsi="Times New Roman" w:cs="Times New Roman"/>
                <w:sz w:val="20"/>
                <w:szCs w:val="20"/>
                <w:lang w:eastAsia="en-GB"/>
              </w:rPr>
              <w:t xml:space="preserve"> reflect any readjustments to the credit quality made internally by the undertaking</w:t>
            </w:r>
            <w:r w:rsidR="00A431EE">
              <w:rPr>
                <w:rFonts w:ascii="Times New Roman" w:eastAsia="Times New Roman" w:hAnsi="Times New Roman" w:cs="Times New Roman"/>
                <w:sz w:val="20"/>
                <w:szCs w:val="20"/>
                <w:lang w:eastAsia="en-GB"/>
              </w:rPr>
              <w:t>s</w:t>
            </w:r>
            <w:r w:rsidR="00A431EE">
              <w:rPr>
                <w:rFonts w:ascii="Times New Roman" w:hAnsi="Times New Roman" w:cs="Times New Roman"/>
                <w:sz w:val="20"/>
                <w:szCs w:val="20"/>
              </w:rPr>
              <w:t xml:space="preserve"> that use the standard formula.</w:t>
            </w:r>
          </w:p>
        </w:tc>
      </w:tr>
      <w:tr w:rsidR="00E27C4E" w:rsidRPr="00915E6E" w:rsidTr="0060471F">
        <w:trPr>
          <w:trHeight w:val="330"/>
        </w:trPr>
        <w:tc>
          <w:tcPr>
            <w:tcW w:w="1101" w:type="dxa"/>
          </w:tcPr>
          <w:p w:rsidR="00E27C4E" w:rsidRPr="00E27C4E" w:rsidRDefault="00E27C4E" w:rsidP="00735A70">
            <w:pPr>
              <w:ind w:right="-1286"/>
              <w:rPr>
                <w:rFonts w:ascii="Times New Roman" w:hAnsi="Times New Roman" w:cs="Times New Roman"/>
                <w:sz w:val="20"/>
                <w:szCs w:val="20"/>
              </w:rPr>
            </w:pPr>
            <w:r>
              <w:rPr>
                <w:rFonts w:ascii="Times New Roman" w:hAnsi="Times New Roman" w:cs="Times New Roman"/>
                <w:sz w:val="20"/>
                <w:szCs w:val="20"/>
              </w:rPr>
              <w:t>C03</w:t>
            </w:r>
            <w:ins w:id="217" w:author="Author">
              <w:r w:rsidR="00D47871">
                <w:rPr>
                  <w:rFonts w:ascii="Times New Roman" w:hAnsi="Times New Roman" w:cs="Times New Roman"/>
                  <w:sz w:val="20"/>
                  <w:szCs w:val="20"/>
                </w:rPr>
                <w:t>6</w:t>
              </w:r>
            </w:ins>
            <w:del w:id="218" w:author="Author">
              <w:r w:rsidDel="00D47871">
                <w:rPr>
                  <w:rFonts w:ascii="Times New Roman" w:hAnsi="Times New Roman" w:cs="Times New Roman"/>
                  <w:sz w:val="20"/>
                  <w:szCs w:val="20"/>
                </w:rPr>
                <w:delText>4</w:delText>
              </w:r>
            </w:del>
            <w:r>
              <w:rPr>
                <w:rFonts w:ascii="Times New Roman" w:hAnsi="Times New Roman" w:cs="Times New Roman"/>
                <w:sz w:val="20"/>
                <w:szCs w:val="20"/>
              </w:rPr>
              <w:t>0</w:t>
            </w:r>
          </w:p>
        </w:tc>
        <w:tc>
          <w:tcPr>
            <w:tcW w:w="1984" w:type="dxa"/>
          </w:tcPr>
          <w:p w:rsidR="00E27C4E" w:rsidRPr="00E27C4E" w:rsidRDefault="00E27C4E" w:rsidP="00735A70">
            <w:pPr>
              <w:ind w:right="-1286"/>
              <w:rPr>
                <w:rFonts w:ascii="Times New Roman" w:hAnsi="Times New Roman" w:cs="Times New Roman"/>
                <w:sz w:val="20"/>
                <w:szCs w:val="20"/>
              </w:rPr>
            </w:pPr>
            <w:r w:rsidRPr="002C41CC">
              <w:rPr>
                <w:rFonts w:ascii="Times New Roman" w:hAnsi="Times New Roman" w:cs="Times New Roman"/>
                <w:sz w:val="20"/>
              </w:rPr>
              <w:t>Internal rating</w:t>
            </w:r>
          </w:p>
        </w:tc>
        <w:tc>
          <w:tcPr>
            <w:tcW w:w="6237" w:type="dxa"/>
            <w:gridSpan w:val="2"/>
          </w:tcPr>
          <w:p w:rsidR="00E27C4E" w:rsidRPr="00E27C4E" w:rsidRDefault="00E27C4E" w:rsidP="00D01D62">
            <w:pPr>
              <w:ind w:right="175"/>
              <w:rPr>
                <w:rFonts w:ascii="Times New Roman" w:eastAsia="Times New Roman" w:hAnsi="Times New Roman" w:cs="Times New Roman"/>
                <w:sz w:val="20"/>
                <w:szCs w:val="20"/>
                <w:lang w:eastAsia="en-GB"/>
              </w:rPr>
            </w:pPr>
            <w:r w:rsidRPr="003F2D45">
              <w:rPr>
                <w:rFonts w:ascii="Times New Roman" w:hAnsi="Times New Roman" w:cs="Times New Roman"/>
                <w:sz w:val="20"/>
              </w:rPr>
              <w:t xml:space="preserve">Internal rating of </w:t>
            </w:r>
            <w:del w:id="219" w:author="Author">
              <w:r w:rsidRPr="003F2D45" w:rsidDel="00D01D62">
                <w:rPr>
                  <w:rFonts w:ascii="Times New Roman" w:hAnsi="Times New Roman" w:cs="Times New Roman"/>
                  <w:sz w:val="20"/>
                </w:rPr>
                <w:delText xml:space="preserve">assets </w:delText>
              </w:r>
            </w:del>
            <w:ins w:id="220" w:author="Author">
              <w:r w:rsidR="00D01D62">
                <w:rPr>
                  <w:rFonts w:ascii="Times New Roman" w:hAnsi="Times New Roman" w:cs="Times New Roman"/>
                  <w:sz w:val="20"/>
                </w:rPr>
                <w:t>reinsurer</w:t>
              </w:r>
              <w:r w:rsidR="00D01D62" w:rsidRPr="003F2D45">
                <w:rPr>
                  <w:rFonts w:ascii="Times New Roman" w:hAnsi="Times New Roman" w:cs="Times New Roman"/>
                  <w:sz w:val="20"/>
                </w:rPr>
                <w:t xml:space="preserve"> </w:t>
              </w:r>
            </w:ins>
            <w:r w:rsidRPr="003F2D45">
              <w:rPr>
                <w:rFonts w:ascii="Times New Roman" w:hAnsi="Times New Roman" w:cs="Times New Roman"/>
                <w:sz w:val="20"/>
              </w:rPr>
              <w:t xml:space="preserve">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 xml:space="preserve">. </w:t>
            </w:r>
          </w:p>
        </w:tc>
      </w:tr>
      <w:tr w:rsidR="00E27C4E" w:rsidRPr="00915E6E" w:rsidTr="0060471F">
        <w:trPr>
          <w:trHeight w:val="330"/>
        </w:trPr>
        <w:tc>
          <w:tcPr>
            <w:tcW w:w="1101" w:type="dxa"/>
            <w:hideMark/>
          </w:tcPr>
          <w:p w:rsidR="00E27C4E" w:rsidRDefault="00E27C4E" w:rsidP="00735A70">
            <w:pPr>
              <w:ind w:right="-1286"/>
              <w:rPr>
                <w:rFonts w:ascii="Times New Roman" w:hAnsi="Times New Roman" w:cs="Times New Roman"/>
                <w:sz w:val="20"/>
                <w:szCs w:val="20"/>
              </w:rPr>
            </w:pPr>
            <w:r w:rsidRPr="00AE43AF">
              <w:rPr>
                <w:rFonts w:ascii="Times New Roman" w:hAnsi="Times New Roman" w:cs="Times New Roman"/>
                <w:sz w:val="20"/>
                <w:szCs w:val="20"/>
              </w:rPr>
              <w:t>C03</w:t>
            </w:r>
            <w:ins w:id="221" w:author="Author">
              <w:r w:rsidR="00D47871">
                <w:rPr>
                  <w:rFonts w:ascii="Times New Roman" w:hAnsi="Times New Roman" w:cs="Times New Roman"/>
                  <w:sz w:val="20"/>
                  <w:szCs w:val="20"/>
                </w:rPr>
                <w:t>7</w:t>
              </w:r>
            </w:ins>
            <w:del w:id="222" w:author="Author">
              <w:r w:rsidDel="00D47871">
                <w:rPr>
                  <w:rFonts w:ascii="Times New Roman" w:hAnsi="Times New Roman" w:cs="Times New Roman"/>
                  <w:sz w:val="20"/>
                  <w:szCs w:val="20"/>
                </w:rPr>
                <w:delText>5</w:delText>
              </w:r>
            </w:del>
            <w:r w:rsidRPr="00AE43AF">
              <w:rPr>
                <w:rFonts w:ascii="Times New Roman" w:hAnsi="Times New Roman" w:cs="Times New Roman"/>
                <w:sz w:val="20"/>
                <w:szCs w:val="20"/>
              </w:rPr>
              <w:t>0</w:t>
            </w:r>
          </w:p>
          <w:p w:rsidR="00E27C4E" w:rsidRPr="00AE43AF" w:rsidRDefault="00E27C4E" w:rsidP="00735A70">
            <w:pPr>
              <w:ind w:right="-1286"/>
              <w:rPr>
                <w:rFonts w:ascii="Times New Roman" w:hAnsi="Times New Roman" w:cs="Times New Roman"/>
                <w:sz w:val="20"/>
                <w:szCs w:val="20"/>
              </w:rPr>
            </w:pPr>
            <w:r>
              <w:rPr>
                <w:rFonts w:ascii="Times New Roman" w:hAnsi="Times New Roman" w:cs="Times New Roman"/>
                <w:sz w:val="20"/>
                <w:szCs w:val="20"/>
              </w:rPr>
              <w:t>(</w:t>
            </w:r>
            <w:r w:rsidRPr="00AE43AF">
              <w:rPr>
                <w:rFonts w:ascii="Times New Roman" w:hAnsi="Times New Roman" w:cs="Times New Roman"/>
                <w:sz w:val="20"/>
                <w:szCs w:val="20"/>
              </w:rPr>
              <w:t>K1</w:t>
            </w:r>
            <w:r>
              <w:rPr>
                <w:rFonts w:ascii="Times New Roman" w:hAnsi="Times New Roman" w:cs="Times New Roman"/>
                <w:sz w:val="20"/>
                <w:szCs w:val="20"/>
              </w:rPr>
              <w:t>)</w:t>
            </w:r>
          </w:p>
        </w:tc>
        <w:tc>
          <w:tcPr>
            <w:tcW w:w="1984" w:type="dxa"/>
            <w:hideMark/>
          </w:tcPr>
          <w:p w:rsidR="00E27C4E" w:rsidRPr="00AE43AF" w:rsidRDefault="00E27C4E" w:rsidP="00735A70">
            <w:pPr>
              <w:ind w:right="-1286"/>
              <w:rPr>
                <w:rFonts w:ascii="Times New Roman" w:hAnsi="Times New Roman" w:cs="Times New Roman"/>
                <w:sz w:val="20"/>
                <w:szCs w:val="20"/>
              </w:rPr>
            </w:pPr>
            <w:r w:rsidRPr="00AE43AF">
              <w:rPr>
                <w:rFonts w:ascii="Times New Roman" w:hAnsi="Times New Roman" w:cs="Times New Roman"/>
                <w:sz w:val="20"/>
                <w:szCs w:val="20"/>
              </w:rPr>
              <w:t>Code broker</w:t>
            </w:r>
          </w:p>
        </w:tc>
        <w:tc>
          <w:tcPr>
            <w:tcW w:w="6237" w:type="dxa"/>
            <w:gridSpan w:val="2"/>
            <w:hideMark/>
          </w:tcPr>
          <w:p w:rsidR="00E27C4E" w:rsidRDefault="00E27C4E" w:rsidP="001B7F50">
            <w:pPr>
              <w:ind w:right="175"/>
              <w:rPr>
                <w:ins w:id="223" w:author="Autho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broker by this order of priority</w:t>
            </w:r>
            <w:del w:id="224" w:author="Author">
              <w:r w:rsidRPr="00AE43AF" w:rsidDel="0060036C">
                <w:rPr>
                  <w:rFonts w:ascii="Times New Roman" w:hAnsi="Times New Roman" w:cs="Times New Roman"/>
                  <w:sz w:val="20"/>
                  <w:szCs w:val="20"/>
                </w:rPr>
                <w:delText xml:space="preserve"> if existent</w:delText>
              </w:r>
            </w:del>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Specific code attributed by the undertaking</w:t>
            </w:r>
            <w:del w:id="225" w:author="Author">
              <w:r w:rsidRPr="00AE43AF" w:rsidDel="0060036C">
                <w:rPr>
                  <w:rFonts w:ascii="Times New Roman" w:eastAsia="Times New Roman" w:hAnsi="Times New Roman" w:cs="Times New Roman"/>
                  <w:sz w:val="20"/>
                  <w:szCs w:val="20"/>
                  <w:lang w:eastAsia="en-GB"/>
                </w:rPr>
                <w:delText xml:space="preserve"> (if none of the above are available)</w:delText>
              </w:r>
            </w:del>
          </w:p>
          <w:p w:rsidR="000805FD" w:rsidRDefault="000805FD" w:rsidP="001B7F50">
            <w:pPr>
              <w:ind w:right="175"/>
              <w:rPr>
                <w:ins w:id="226" w:author="Author"/>
                <w:rFonts w:ascii="Times New Roman" w:eastAsia="Times New Roman" w:hAnsi="Times New Roman" w:cs="Times New Roman"/>
                <w:sz w:val="20"/>
                <w:szCs w:val="20"/>
                <w:lang w:eastAsia="en-GB"/>
              </w:rPr>
            </w:pPr>
          </w:p>
          <w:p w:rsidR="000805FD" w:rsidRDefault="000805FD" w:rsidP="000805FD">
            <w:pPr>
              <w:ind w:right="175"/>
              <w:rPr>
                <w:ins w:id="227" w:author="Author"/>
                <w:rFonts w:ascii="Times New Roman" w:eastAsia="Times New Roman" w:hAnsi="Times New Roman" w:cs="Times New Roman"/>
                <w:sz w:val="20"/>
                <w:szCs w:val="20"/>
                <w:lang w:eastAsia="en-GB"/>
              </w:rPr>
            </w:pPr>
            <w:ins w:id="228" w:author="Autho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broker and should not overlap with any other code, attributed by the undertaking or LEI code.</w:t>
              </w:r>
            </w:ins>
          </w:p>
          <w:p w:rsidR="000805FD" w:rsidRPr="00AE43AF" w:rsidDel="000805FD" w:rsidRDefault="000805FD" w:rsidP="001B7F50">
            <w:pPr>
              <w:ind w:right="175"/>
              <w:rPr>
                <w:del w:id="229" w:author="Author"/>
                <w:rFonts w:ascii="Times New Roman" w:eastAsia="Times New Roman" w:hAnsi="Times New Roman" w:cs="Times New Roman"/>
                <w:sz w:val="20"/>
                <w:szCs w:val="20"/>
                <w:lang w:eastAsia="en-GB"/>
              </w:rPr>
            </w:pPr>
          </w:p>
          <w:p w:rsidR="00E27C4E" w:rsidRPr="00AE43AF" w:rsidRDefault="00E27C4E" w:rsidP="00B00AB4">
            <w:pPr>
              <w:ind w:right="175"/>
              <w:rPr>
                <w:rFonts w:ascii="Times New Roman" w:hAnsi="Times New Roman" w:cs="Times New Roman"/>
                <w:sz w:val="20"/>
                <w:szCs w:val="20"/>
              </w:rPr>
            </w:pPr>
          </w:p>
        </w:tc>
      </w:tr>
      <w:tr w:rsidR="00E27C4E" w:rsidRPr="00915E6E" w:rsidTr="00AE43AF">
        <w:trPr>
          <w:trHeight w:val="764"/>
        </w:trPr>
        <w:tc>
          <w:tcPr>
            <w:tcW w:w="1101" w:type="dxa"/>
          </w:tcPr>
          <w:p w:rsidR="00E27C4E" w:rsidRPr="00AE43AF" w:rsidRDefault="00E27C4E" w:rsidP="00C82C19">
            <w:pPr>
              <w:ind w:right="-1286"/>
              <w:rPr>
                <w:rFonts w:ascii="Times New Roman" w:hAnsi="Times New Roman" w:cs="Times New Roman"/>
                <w:sz w:val="20"/>
                <w:szCs w:val="20"/>
              </w:rPr>
            </w:pPr>
            <w:r w:rsidRPr="00AE43AF">
              <w:rPr>
                <w:rFonts w:ascii="Times New Roman" w:hAnsi="Times New Roman" w:cs="Times New Roman"/>
                <w:sz w:val="20"/>
                <w:szCs w:val="20"/>
              </w:rPr>
              <w:t>C03</w:t>
            </w:r>
            <w:ins w:id="230" w:author="Author">
              <w:r w:rsidR="00D47871">
                <w:rPr>
                  <w:rFonts w:ascii="Times New Roman" w:hAnsi="Times New Roman" w:cs="Times New Roman"/>
                  <w:sz w:val="20"/>
                  <w:szCs w:val="20"/>
                </w:rPr>
                <w:t>8</w:t>
              </w:r>
            </w:ins>
            <w:del w:id="231" w:author="Author">
              <w:r w:rsidDel="00D47871">
                <w:rPr>
                  <w:rFonts w:ascii="Times New Roman" w:hAnsi="Times New Roman" w:cs="Times New Roman"/>
                  <w:sz w:val="20"/>
                  <w:szCs w:val="20"/>
                </w:rPr>
                <w:delText>6</w:delText>
              </w:r>
            </w:del>
            <w:r w:rsidRPr="00AE43AF">
              <w:rPr>
                <w:rFonts w:ascii="Times New Roman" w:hAnsi="Times New Roman" w:cs="Times New Roman"/>
                <w:sz w:val="20"/>
                <w:szCs w:val="20"/>
              </w:rPr>
              <w:t>0</w:t>
            </w:r>
          </w:p>
        </w:tc>
        <w:tc>
          <w:tcPr>
            <w:tcW w:w="1984" w:type="dxa"/>
          </w:tcPr>
          <w:p w:rsidR="00E27C4E" w:rsidRPr="00AE43AF" w:rsidRDefault="00E27C4E" w:rsidP="00C82C19">
            <w:pPr>
              <w:ind w:right="-1286"/>
              <w:rPr>
                <w:rFonts w:ascii="Times New Roman" w:hAnsi="Times New Roman" w:cs="Times New Roman"/>
                <w:sz w:val="20"/>
                <w:szCs w:val="20"/>
              </w:rPr>
            </w:pPr>
            <w:r w:rsidRPr="00AE43AF">
              <w:rPr>
                <w:rFonts w:ascii="Times New Roman" w:hAnsi="Times New Roman" w:cs="Times New Roman"/>
                <w:sz w:val="20"/>
                <w:szCs w:val="20"/>
              </w:rPr>
              <w:t>Type of code broker</w:t>
            </w:r>
          </w:p>
        </w:tc>
        <w:tc>
          <w:tcPr>
            <w:tcW w:w="6237" w:type="dxa"/>
            <w:gridSpan w:val="2"/>
          </w:tcPr>
          <w:p w:rsidR="00E27C4E" w:rsidRPr="00AE43AF" w:rsidRDefault="00E27C4E">
            <w:pPr>
              <w:ind w:right="175"/>
              <w:rPr>
                <w:rFonts w:ascii="Times New Roman" w:hAnsi="Times New Roman" w:cs="Times New Roman"/>
                <w:sz w:val="20"/>
                <w:szCs w:val="20"/>
              </w:rPr>
            </w:pPr>
            <w:r w:rsidRPr="00AE43AF">
              <w:rPr>
                <w:rFonts w:ascii="Times New Roman" w:eastAsia="Times New Roman" w:hAnsi="Times New Roman" w:cs="Times New Roman"/>
                <w:color w:val="000000"/>
                <w:sz w:val="20"/>
                <w:szCs w:val="20"/>
                <w:lang w:eastAsia="en-GB"/>
              </w:rPr>
              <w:t>Identification of the code used in item “Code broker”:</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AE43AF">
              <w:rPr>
                <w:rFonts w:ascii="Times New Roman" w:eastAsia="Times New Roman" w:hAnsi="Times New Roman" w:cs="Times New Roman"/>
                <w:color w:val="000000"/>
                <w:sz w:val="20"/>
                <w:szCs w:val="20"/>
                <w:lang w:eastAsia="en-GB"/>
              </w:rPr>
              <w:t xml:space="preserve">- LEI </w:t>
            </w:r>
            <w:r w:rsidRPr="00AE43AF">
              <w:rPr>
                <w:rFonts w:ascii="Times New Roman" w:eastAsia="Times New Roman" w:hAnsi="Times New Roman" w:cs="Times New Roman"/>
                <w:color w:val="000000"/>
                <w:sz w:val="20"/>
                <w:szCs w:val="20"/>
                <w:lang w:eastAsia="en-GB"/>
              </w:rPr>
              <w:br/>
            </w:r>
            <w:r w:rsidR="003665D6">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 </w:t>
            </w:r>
            <w:r w:rsidRPr="00AE43AF">
              <w:rPr>
                <w:rFonts w:ascii="Times New Roman" w:eastAsia="Times New Roman" w:hAnsi="Times New Roman" w:cs="Times New Roman"/>
                <w:color w:val="000000"/>
                <w:sz w:val="20"/>
                <w:szCs w:val="20"/>
                <w:lang w:eastAsia="en-GB"/>
              </w:rPr>
              <w:t>- Specific code</w:t>
            </w:r>
          </w:p>
        </w:tc>
      </w:tr>
      <w:tr w:rsidR="00E27C4E" w:rsidRPr="00915E6E" w:rsidTr="0060471F">
        <w:trPr>
          <w:trHeight w:val="330"/>
        </w:trPr>
        <w:tc>
          <w:tcPr>
            <w:tcW w:w="1101" w:type="dxa"/>
            <w:hideMark/>
          </w:tcPr>
          <w:p w:rsidR="00E27C4E" w:rsidRDefault="00E27C4E" w:rsidP="00735A70">
            <w:pPr>
              <w:ind w:right="-1286"/>
              <w:rPr>
                <w:rFonts w:ascii="Times New Roman" w:hAnsi="Times New Roman" w:cs="Times New Roman"/>
                <w:sz w:val="20"/>
                <w:szCs w:val="20"/>
              </w:rPr>
            </w:pPr>
            <w:r w:rsidRPr="00AE43AF">
              <w:rPr>
                <w:rFonts w:ascii="Times New Roman" w:hAnsi="Times New Roman" w:cs="Times New Roman"/>
                <w:sz w:val="20"/>
                <w:szCs w:val="20"/>
              </w:rPr>
              <w:t>C03</w:t>
            </w:r>
            <w:ins w:id="232" w:author="Author">
              <w:r w:rsidR="00D47871">
                <w:rPr>
                  <w:rFonts w:ascii="Times New Roman" w:hAnsi="Times New Roman" w:cs="Times New Roman"/>
                  <w:sz w:val="20"/>
                  <w:szCs w:val="20"/>
                </w:rPr>
                <w:t>9</w:t>
              </w:r>
            </w:ins>
            <w:del w:id="233" w:author="Author">
              <w:r w:rsidDel="00D47871">
                <w:rPr>
                  <w:rFonts w:ascii="Times New Roman" w:hAnsi="Times New Roman" w:cs="Times New Roman"/>
                  <w:sz w:val="20"/>
                  <w:szCs w:val="20"/>
                </w:rPr>
                <w:delText>7</w:delText>
              </w:r>
            </w:del>
            <w:r w:rsidRPr="00AE43AF">
              <w:rPr>
                <w:rFonts w:ascii="Times New Roman" w:hAnsi="Times New Roman" w:cs="Times New Roman"/>
                <w:sz w:val="20"/>
                <w:szCs w:val="20"/>
              </w:rPr>
              <w:t>0</w:t>
            </w:r>
          </w:p>
          <w:p w:rsidR="00E27C4E" w:rsidRPr="00AE43AF" w:rsidRDefault="00E27C4E" w:rsidP="00735A70">
            <w:pPr>
              <w:ind w:right="-1286"/>
              <w:rPr>
                <w:rFonts w:ascii="Times New Roman" w:hAnsi="Times New Roman" w:cs="Times New Roman"/>
                <w:sz w:val="20"/>
                <w:szCs w:val="20"/>
              </w:rPr>
            </w:pPr>
            <w:r>
              <w:rPr>
                <w:rFonts w:ascii="Times New Roman" w:hAnsi="Times New Roman" w:cs="Times New Roman"/>
                <w:sz w:val="20"/>
                <w:szCs w:val="20"/>
              </w:rPr>
              <w:t>(</w:t>
            </w:r>
            <w:r w:rsidRPr="00AE43AF">
              <w:rPr>
                <w:rFonts w:ascii="Times New Roman" w:hAnsi="Times New Roman" w:cs="Times New Roman"/>
                <w:sz w:val="20"/>
                <w:szCs w:val="20"/>
              </w:rPr>
              <w:t>L1</w:t>
            </w:r>
            <w:r>
              <w:rPr>
                <w:rFonts w:ascii="Times New Roman" w:hAnsi="Times New Roman" w:cs="Times New Roman"/>
                <w:sz w:val="20"/>
                <w:szCs w:val="20"/>
              </w:rPr>
              <w:t>)</w:t>
            </w:r>
          </w:p>
        </w:tc>
        <w:tc>
          <w:tcPr>
            <w:tcW w:w="1984" w:type="dxa"/>
            <w:hideMark/>
          </w:tcPr>
          <w:p w:rsidR="00E27C4E" w:rsidRPr="00AE43AF" w:rsidRDefault="00E27C4E" w:rsidP="00735A70">
            <w:pPr>
              <w:ind w:right="-1286"/>
              <w:rPr>
                <w:rFonts w:ascii="Times New Roman" w:hAnsi="Times New Roman" w:cs="Times New Roman"/>
                <w:sz w:val="20"/>
                <w:szCs w:val="20"/>
              </w:rPr>
            </w:pPr>
            <w:r w:rsidRPr="00AE43AF">
              <w:rPr>
                <w:rFonts w:ascii="Times New Roman" w:hAnsi="Times New Roman" w:cs="Times New Roman"/>
                <w:sz w:val="20"/>
                <w:szCs w:val="20"/>
              </w:rPr>
              <w:t>Legal name broker</w:t>
            </w:r>
          </w:p>
        </w:tc>
        <w:tc>
          <w:tcPr>
            <w:tcW w:w="6237" w:type="dxa"/>
            <w:gridSpan w:val="2"/>
            <w:hideMark/>
          </w:tcPr>
          <w:p w:rsidR="00E27C4E" w:rsidRPr="00AE43AF" w:rsidRDefault="00E27C4E" w:rsidP="00B00AB4">
            <w:pPr>
              <w:ind w:right="175"/>
              <w:rPr>
                <w:rFonts w:ascii="Times New Roman" w:hAnsi="Times New Roman" w:cs="Times New Roman"/>
                <w:sz w:val="20"/>
                <w:szCs w:val="20"/>
              </w:rPr>
            </w:pPr>
            <w:r w:rsidRPr="00AE43AF">
              <w:rPr>
                <w:rFonts w:ascii="Times New Roman" w:hAnsi="Times New Roman" w:cs="Times New Roman"/>
                <w:sz w:val="20"/>
                <w:szCs w:val="20"/>
              </w:rPr>
              <w:t>Statutory name of the broker.</w:t>
            </w:r>
          </w:p>
        </w:tc>
      </w:tr>
    </w:tbl>
    <w:p w:rsidR="00BB7862" w:rsidRDefault="00BB7862"/>
    <w:sectPr w:rsidR="00BB78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402D"/>
    <w:rsid w:val="00030DA3"/>
    <w:rsid w:val="00072A8B"/>
    <w:rsid w:val="000805FD"/>
    <w:rsid w:val="000C1D4F"/>
    <w:rsid w:val="000E4F2C"/>
    <w:rsid w:val="000F2247"/>
    <w:rsid w:val="00113E2B"/>
    <w:rsid w:val="00126BE2"/>
    <w:rsid w:val="001A7774"/>
    <w:rsid w:val="001B7F50"/>
    <w:rsid w:val="001D07BC"/>
    <w:rsid w:val="001F320F"/>
    <w:rsid w:val="001F402D"/>
    <w:rsid w:val="0021790C"/>
    <w:rsid w:val="00240532"/>
    <w:rsid w:val="00246B80"/>
    <w:rsid w:val="002E1C38"/>
    <w:rsid w:val="002E54BA"/>
    <w:rsid w:val="00302EDC"/>
    <w:rsid w:val="00311E4A"/>
    <w:rsid w:val="003167AE"/>
    <w:rsid w:val="0033767A"/>
    <w:rsid w:val="003511CF"/>
    <w:rsid w:val="003665D6"/>
    <w:rsid w:val="003D7234"/>
    <w:rsid w:val="003E065D"/>
    <w:rsid w:val="00411F96"/>
    <w:rsid w:val="00415D77"/>
    <w:rsid w:val="004239E1"/>
    <w:rsid w:val="00435562"/>
    <w:rsid w:val="00473D91"/>
    <w:rsid w:val="004833AE"/>
    <w:rsid w:val="00495CE4"/>
    <w:rsid w:val="004A2403"/>
    <w:rsid w:val="005112C4"/>
    <w:rsid w:val="00512A28"/>
    <w:rsid w:val="00531DA5"/>
    <w:rsid w:val="00543783"/>
    <w:rsid w:val="00561B7F"/>
    <w:rsid w:val="005A248D"/>
    <w:rsid w:val="005A61DC"/>
    <w:rsid w:val="005D29A1"/>
    <w:rsid w:val="005F30F6"/>
    <w:rsid w:val="0060036C"/>
    <w:rsid w:val="0060471F"/>
    <w:rsid w:val="006B29B2"/>
    <w:rsid w:val="006B3EF3"/>
    <w:rsid w:val="006B47B4"/>
    <w:rsid w:val="006C4CE5"/>
    <w:rsid w:val="006D3335"/>
    <w:rsid w:val="006E2853"/>
    <w:rsid w:val="00715503"/>
    <w:rsid w:val="00717FBF"/>
    <w:rsid w:val="00735A70"/>
    <w:rsid w:val="00784402"/>
    <w:rsid w:val="00793D36"/>
    <w:rsid w:val="007E67EF"/>
    <w:rsid w:val="007F1736"/>
    <w:rsid w:val="007F454D"/>
    <w:rsid w:val="00807C6D"/>
    <w:rsid w:val="00817CF0"/>
    <w:rsid w:val="00821C26"/>
    <w:rsid w:val="00831CC8"/>
    <w:rsid w:val="00853043"/>
    <w:rsid w:val="008650CE"/>
    <w:rsid w:val="008E7683"/>
    <w:rsid w:val="008F0BDE"/>
    <w:rsid w:val="00905DBF"/>
    <w:rsid w:val="00915E6E"/>
    <w:rsid w:val="009350D6"/>
    <w:rsid w:val="00952A84"/>
    <w:rsid w:val="00980C3A"/>
    <w:rsid w:val="00995308"/>
    <w:rsid w:val="00995974"/>
    <w:rsid w:val="009A536E"/>
    <w:rsid w:val="009C3791"/>
    <w:rsid w:val="009F27B9"/>
    <w:rsid w:val="00A16F09"/>
    <w:rsid w:val="00A431EE"/>
    <w:rsid w:val="00A61A13"/>
    <w:rsid w:val="00A72D44"/>
    <w:rsid w:val="00A8271E"/>
    <w:rsid w:val="00AA6BFE"/>
    <w:rsid w:val="00AD3761"/>
    <w:rsid w:val="00AE43AF"/>
    <w:rsid w:val="00B00157"/>
    <w:rsid w:val="00B00AB4"/>
    <w:rsid w:val="00B724E5"/>
    <w:rsid w:val="00B73E4A"/>
    <w:rsid w:val="00B7701A"/>
    <w:rsid w:val="00B773F4"/>
    <w:rsid w:val="00BA32A2"/>
    <w:rsid w:val="00BB5AA0"/>
    <w:rsid w:val="00BB67F9"/>
    <w:rsid w:val="00BB7862"/>
    <w:rsid w:val="00BE5D9E"/>
    <w:rsid w:val="00BF03CC"/>
    <w:rsid w:val="00C33C23"/>
    <w:rsid w:val="00C644DB"/>
    <w:rsid w:val="00C64C12"/>
    <w:rsid w:val="00C77C5B"/>
    <w:rsid w:val="00C93B26"/>
    <w:rsid w:val="00CC0675"/>
    <w:rsid w:val="00CC1961"/>
    <w:rsid w:val="00CC1B9C"/>
    <w:rsid w:val="00CE1D0A"/>
    <w:rsid w:val="00D01D62"/>
    <w:rsid w:val="00D12575"/>
    <w:rsid w:val="00D4173D"/>
    <w:rsid w:val="00D47871"/>
    <w:rsid w:val="00D53BDB"/>
    <w:rsid w:val="00D607FD"/>
    <w:rsid w:val="00D6591C"/>
    <w:rsid w:val="00D96CC4"/>
    <w:rsid w:val="00DC27C3"/>
    <w:rsid w:val="00DF2640"/>
    <w:rsid w:val="00E04072"/>
    <w:rsid w:val="00E217E9"/>
    <w:rsid w:val="00E27C4E"/>
    <w:rsid w:val="00E36577"/>
    <w:rsid w:val="00E369B7"/>
    <w:rsid w:val="00E36C64"/>
    <w:rsid w:val="00E46798"/>
    <w:rsid w:val="00E57067"/>
    <w:rsid w:val="00E96401"/>
    <w:rsid w:val="00EC04DF"/>
    <w:rsid w:val="00EF7D6C"/>
    <w:rsid w:val="00F00BDB"/>
    <w:rsid w:val="00F00C55"/>
    <w:rsid w:val="00F84E96"/>
    <w:rsid w:val="00F9399D"/>
    <w:rsid w:val="00FA14DA"/>
    <w:rsid w:val="00FB250A"/>
    <w:rsid w:val="00FD66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4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35A70"/>
    <w:rPr>
      <w:sz w:val="16"/>
      <w:szCs w:val="16"/>
    </w:rPr>
  </w:style>
  <w:style w:type="paragraph" w:styleId="CommentText">
    <w:name w:val="annotation text"/>
    <w:basedOn w:val="Normal"/>
    <w:link w:val="CommentTextChar"/>
    <w:uiPriority w:val="99"/>
    <w:semiHidden/>
    <w:unhideWhenUsed/>
    <w:rsid w:val="00735A70"/>
    <w:pPr>
      <w:spacing w:line="240" w:lineRule="auto"/>
    </w:pPr>
    <w:rPr>
      <w:sz w:val="20"/>
      <w:szCs w:val="20"/>
    </w:rPr>
  </w:style>
  <w:style w:type="character" w:customStyle="1" w:styleId="CommentTextChar">
    <w:name w:val="Comment Text Char"/>
    <w:basedOn w:val="DefaultParagraphFont"/>
    <w:link w:val="CommentText"/>
    <w:uiPriority w:val="99"/>
    <w:semiHidden/>
    <w:rsid w:val="00735A70"/>
    <w:rPr>
      <w:sz w:val="20"/>
      <w:szCs w:val="20"/>
    </w:rPr>
  </w:style>
  <w:style w:type="paragraph" w:styleId="CommentSubject">
    <w:name w:val="annotation subject"/>
    <w:basedOn w:val="CommentText"/>
    <w:next w:val="CommentText"/>
    <w:link w:val="CommentSubjectChar"/>
    <w:uiPriority w:val="99"/>
    <w:semiHidden/>
    <w:unhideWhenUsed/>
    <w:rsid w:val="00735A70"/>
    <w:rPr>
      <w:b/>
      <w:bCs/>
    </w:rPr>
  </w:style>
  <w:style w:type="character" w:customStyle="1" w:styleId="CommentSubjectChar">
    <w:name w:val="Comment Subject Char"/>
    <w:basedOn w:val="CommentTextChar"/>
    <w:link w:val="CommentSubject"/>
    <w:uiPriority w:val="99"/>
    <w:semiHidden/>
    <w:rsid w:val="00735A70"/>
    <w:rPr>
      <w:b/>
      <w:bCs/>
      <w:sz w:val="20"/>
      <w:szCs w:val="20"/>
    </w:rPr>
  </w:style>
  <w:style w:type="paragraph" w:styleId="BalloonText">
    <w:name w:val="Balloon Text"/>
    <w:basedOn w:val="Normal"/>
    <w:link w:val="BalloonTextChar"/>
    <w:uiPriority w:val="99"/>
    <w:semiHidden/>
    <w:unhideWhenUsed/>
    <w:rsid w:val="00735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A70"/>
    <w:rPr>
      <w:rFonts w:ascii="Tahoma" w:hAnsi="Tahoma" w:cs="Tahoma"/>
      <w:sz w:val="16"/>
      <w:szCs w:val="16"/>
    </w:rPr>
  </w:style>
  <w:style w:type="paragraph" w:styleId="ListParagraph">
    <w:name w:val="List Paragraph"/>
    <w:basedOn w:val="Normal"/>
    <w:uiPriority w:val="34"/>
    <w:qFormat/>
    <w:rsid w:val="00531DA5"/>
    <w:pPr>
      <w:ind w:left="720"/>
      <w:contextualSpacing/>
    </w:pPr>
  </w:style>
  <w:style w:type="paragraph" w:styleId="Revision">
    <w:name w:val="Revision"/>
    <w:hidden/>
    <w:uiPriority w:val="99"/>
    <w:semiHidden/>
    <w:rsid w:val="00D125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4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35A70"/>
    <w:rPr>
      <w:sz w:val="16"/>
      <w:szCs w:val="16"/>
    </w:rPr>
  </w:style>
  <w:style w:type="paragraph" w:styleId="CommentText">
    <w:name w:val="annotation text"/>
    <w:basedOn w:val="Normal"/>
    <w:link w:val="CommentTextChar"/>
    <w:uiPriority w:val="99"/>
    <w:semiHidden/>
    <w:unhideWhenUsed/>
    <w:rsid w:val="00735A70"/>
    <w:pPr>
      <w:spacing w:line="240" w:lineRule="auto"/>
    </w:pPr>
    <w:rPr>
      <w:sz w:val="20"/>
      <w:szCs w:val="20"/>
    </w:rPr>
  </w:style>
  <w:style w:type="character" w:customStyle="1" w:styleId="CommentTextChar">
    <w:name w:val="Comment Text Char"/>
    <w:basedOn w:val="DefaultParagraphFont"/>
    <w:link w:val="CommentText"/>
    <w:uiPriority w:val="99"/>
    <w:semiHidden/>
    <w:rsid w:val="00735A70"/>
    <w:rPr>
      <w:sz w:val="20"/>
      <w:szCs w:val="20"/>
    </w:rPr>
  </w:style>
  <w:style w:type="paragraph" w:styleId="CommentSubject">
    <w:name w:val="annotation subject"/>
    <w:basedOn w:val="CommentText"/>
    <w:next w:val="CommentText"/>
    <w:link w:val="CommentSubjectChar"/>
    <w:uiPriority w:val="99"/>
    <w:semiHidden/>
    <w:unhideWhenUsed/>
    <w:rsid w:val="00735A70"/>
    <w:rPr>
      <w:b/>
      <w:bCs/>
    </w:rPr>
  </w:style>
  <w:style w:type="character" w:customStyle="1" w:styleId="CommentSubjectChar">
    <w:name w:val="Comment Subject Char"/>
    <w:basedOn w:val="CommentTextChar"/>
    <w:link w:val="CommentSubject"/>
    <w:uiPriority w:val="99"/>
    <w:semiHidden/>
    <w:rsid w:val="00735A70"/>
    <w:rPr>
      <w:b/>
      <w:bCs/>
      <w:sz w:val="20"/>
      <w:szCs w:val="20"/>
    </w:rPr>
  </w:style>
  <w:style w:type="paragraph" w:styleId="BalloonText">
    <w:name w:val="Balloon Text"/>
    <w:basedOn w:val="Normal"/>
    <w:link w:val="BalloonTextChar"/>
    <w:uiPriority w:val="99"/>
    <w:semiHidden/>
    <w:unhideWhenUsed/>
    <w:rsid w:val="00735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A70"/>
    <w:rPr>
      <w:rFonts w:ascii="Tahoma" w:hAnsi="Tahoma" w:cs="Tahoma"/>
      <w:sz w:val="16"/>
      <w:szCs w:val="16"/>
    </w:rPr>
  </w:style>
  <w:style w:type="paragraph" w:styleId="ListParagraph">
    <w:name w:val="List Paragraph"/>
    <w:basedOn w:val="Normal"/>
    <w:uiPriority w:val="34"/>
    <w:qFormat/>
    <w:rsid w:val="00531DA5"/>
    <w:pPr>
      <w:ind w:left="720"/>
      <w:contextualSpacing/>
    </w:pPr>
  </w:style>
  <w:style w:type="paragraph" w:styleId="Revision">
    <w:name w:val="Revision"/>
    <w:hidden/>
    <w:uiPriority w:val="99"/>
    <w:semiHidden/>
    <w:rsid w:val="00D125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97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2461</Words>
  <Characters>14028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2015-07-02T23:37:00Z</dcterms:created>
  <dcterms:modified xsi:type="dcterms:W3CDTF">2015-08-21T11:39:00Z</dcterms:modified>
</cp:coreProperties>
</file>